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85B91" w14:textId="77777777" w:rsidR="00DE29A9" w:rsidRPr="00374369" w:rsidRDefault="00DE29A9" w:rsidP="00DE29A9">
      <w:pPr>
        <w:spacing w:before="120"/>
        <w:rPr>
          <w:rFonts w:ascii="Times New Roman" w:hAnsi="Times New Roman"/>
        </w:rPr>
      </w:pPr>
      <w:r w:rsidRPr="00374369">
        <w:rPr>
          <w:rFonts w:ascii="Times New Roman" w:hAnsi="Times New Roman"/>
        </w:rPr>
        <w:t>This chapter is applicable upon the PHA’s HOTMA 102/104 compliance date. Prior to this date, the PHA will follow policies as outlined in Chapter 11.A</w:t>
      </w:r>
      <w:r w:rsidR="00E96DD2" w:rsidRPr="00374369">
        <w:rPr>
          <w:rFonts w:ascii="Times New Roman" w:hAnsi="Times New Roman"/>
        </w:rPr>
        <w:t>.</w:t>
      </w:r>
      <w:r w:rsidRPr="00374369">
        <w:rPr>
          <w:rFonts w:ascii="Times New Roman" w:hAnsi="Times New Roman"/>
        </w:rPr>
        <w:t xml:space="preserve"> of the model policy.</w:t>
      </w:r>
    </w:p>
    <w:p w14:paraId="45EDCC80" w14:textId="77777777" w:rsidR="003440EC" w:rsidRPr="00374369" w:rsidRDefault="003440EC" w:rsidP="00012D34">
      <w:pPr>
        <w:spacing w:before="240"/>
        <w:rPr>
          <w:rFonts w:ascii="Times New Roman" w:hAnsi="Times New Roman"/>
          <w:b/>
        </w:rPr>
      </w:pPr>
      <w:r w:rsidRPr="00374369">
        <w:rPr>
          <w:rFonts w:ascii="Times New Roman" w:hAnsi="Times New Roman"/>
          <w:b/>
        </w:rPr>
        <w:t>INTRODUCTION</w:t>
      </w:r>
    </w:p>
    <w:p w14:paraId="4ECB2A08" w14:textId="77777777" w:rsidR="003440EC" w:rsidRPr="00374369" w:rsidRDefault="003440EC" w:rsidP="00012D34">
      <w:pPr>
        <w:spacing w:before="120"/>
        <w:rPr>
          <w:rFonts w:ascii="Times New Roman" w:hAnsi="Times New Roman"/>
        </w:rPr>
      </w:pPr>
      <w:r w:rsidRPr="00374369">
        <w:rPr>
          <w:rFonts w:ascii="Times New Roman" w:hAnsi="Times New Roman"/>
        </w:rPr>
        <w:t>This chapter contains the PHA’s policies for conducting reexaminations. These policies are contained in three parts:</w:t>
      </w:r>
    </w:p>
    <w:p w14:paraId="63186572" w14:textId="77777777" w:rsidR="00465788" w:rsidRPr="00374369" w:rsidRDefault="00465788" w:rsidP="00012D34">
      <w:pPr>
        <w:spacing w:before="120"/>
        <w:ind w:left="720"/>
        <w:rPr>
          <w:rFonts w:ascii="Times New Roman" w:hAnsi="Times New Roman"/>
        </w:rPr>
      </w:pPr>
      <w:r w:rsidRPr="00374369">
        <w:rPr>
          <w:rFonts w:ascii="Times New Roman" w:hAnsi="Times New Roman"/>
          <w:u w:val="single"/>
        </w:rPr>
        <w:t>Part I: Annual Reexaminations</w:t>
      </w:r>
      <w:r w:rsidR="006D139C" w:rsidRPr="00374369">
        <w:rPr>
          <w:rFonts w:ascii="Times New Roman" w:hAnsi="Times New Roman"/>
        </w:rPr>
        <w:t>. This p</w:t>
      </w:r>
      <w:r w:rsidRPr="00374369">
        <w:rPr>
          <w:rFonts w:ascii="Times New Roman" w:hAnsi="Times New Roman"/>
        </w:rPr>
        <w:t>art discusses the process for conducting annual reexaminations.</w:t>
      </w:r>
    </w:p>
    <w:p w14:paraId="39F8BFE0" w14:textId="77777777" w:rsidR="00465788" w:rsidRPr="00374369" w:rsidRDefault="00465788" w:rsidP="00012D34">
      <w:pPr>
        <w:spacing w:before="120"/>
        <w:ind w:left="720"/>
        <w:rPr>
          <w:rFonts w:ascii="Times New Roman" w:hAnsi="Times New Roman"/>
        </w:rPr>
      </w:pPr>
      <w:r w:rsidRPr="00374369">
        <w:rPr>
          <w:rFonts w:ascii="Times New Roman" w:hAnsi="Times New Roman"/>
          <w:u w:val="single"/>
        </w:rPr>
        <w:t>Part II: Interim Reexaminations</w:t>
      </w:r>
      <w:r w:rsidR="006D139C" w:rsidRPr="00374369">
        <w:rPr>
          <w:rFonts w:ascii="Times New Roman" w:hAnsi="Times New Roman"/>
        </w:rPr>
        <w:t>. This p</w:t>
      </w:r>
      <w:r w:rsidRPr="00374369">
        <w:rPr>
          <w:rFonts w:ascii="Times New Roman" w:hAnsi="Times New Roman"/>
        </w:rPr>
        <w:t>art details the requirements for families to report changes in family income and composition between annual reexaminations.</w:t>
      </w:r>
    </w:p>
    <w:p w14:paraId="16E5B8B6" w14:textId="77777777" w:rsidR="00465788" w:rsidRPr="00374369" w:rsidRDefault="00465788" w:rsidP="00A749EA">
      <w:pPr>
        <w:spacing w:before="120"/>
        <w:ind w:left="720"/>
        <w:rPr>
          <w:rFonts w:ascii="Times New Roman" w:hAnsi="Times New Roman"/>
          <w:bCs/>
          <w:iCs/>
        </w:rPr>
      </w:pPr>
      <w:r w:rsidRPr="00374369">
        <w:rPr>
          <w:rFonts w:ascii="Times New Roman" w:hAnsi="Times New Roman"/>
          <w:u w:val="single"/>
        </w:rPr>
        <w:t xml:space="preserve">Part III: </w:t>
      </w:r>
      <w:r w:rsidRPr="00374369">
        <w:rPr>
          <w:rFonts w:ascii="Times New Roman" w:hAnsi="Times New Roman"/>
          <w:bCs/>
          <w:iCs/>
          <w:u w:val="single"/>
        </w:rPr>
        <w:t>Recalculating Family Share and Subsidy Amount</w:t>
      </w:r>
      <w:r w:rsidR="006D139C" w:rsidRPr="00374369">
        <w:rPr>
          <w:rFonts w:ascii="Times New Roman" w:hAnsi="Times New Roman"/>
          <w:bCs/>
          <w:iCs/>
        </w:rPr>
        <w:t>. This p</w:t>
      </w:r>
      <w:r w:rsidRPr="00374369">
        <w:rPr>
          <w:rFonts w:ascii="Times New Roman" w:hAnsi="Times New Roman"/>
          <w:bCs/>
          <w:iCs/>
        </w:rPr>
        <w:t>art discusses the recalculation of family share and subsidy amounts based on the results of annual and interim reexaminations.</w:t>
      </w:r>
    </w:p>
    <w:p w14:paraId="05EBEAC6" w14:textId="77777777" w:rsidR="0037202F" w:rsidRPr="00374369" w:rsidRDefault="0037202F" w:rsidP="00A749EA">
      <w:pPr>
        <w:spacing w:before="120"/>
        <w:ind w:left="720"/>
        <w:rPr>
          <w:rFonts w:ascii="Times New Roman" w:hAnsi="Times New Roman"/>
        </w:rPr>
      </w:pPr>
      <w:r w:rsidRPr="00374369">
        <w:rPr>
          <w:rFonts w:ascii="Times New Roman" w:hAnsi="Times New Roman"/>
          <w:u w:val="single"/>
        </w:rPr>
        <w:t xml:space="preserve">Part </w:t>
      </w:r>
      <w:r w:rsidR="002C61C0" w:rsidRPr="00374369">
        <w:rPr>
          <w:rFonts w:ascii="Times New Roman" w:hAnsi="Times New Roman"/>
          <w:u w:val="single"/>
        </w:rPr>
        <w:t>I</w:t>
      </w:r>
      <w:r w:rsidRPr="00374369">
        <w:rPr>
          <w:rFonts w:ascii="Times New Roman" w:hAnsi="Times New Roman"/>
          <w:u w:val="single"/>
        </w:rPr>
        <w:t xml:space="preserve">V: </w:t>
      </w:r>
      <w:r w:rsidRPr="00374369">
        <w:rPr>
          <w:rFonts w:ascii="Times New Roman" w:hAnsi="Times New Roman"/>
          <w:bCs/>
          <w:iCs/>
          <w:u w:val="single"/>
        </w:rPr>
        <w:t>Non-Interim Reexamination Transaction</w:t>
      </w:r>
      <w:r w:rsidR="002C61C0" w:rsidRPr="00374369">
        <w:rPr>
          <w:rFonts w:ascii="Times New Roman" w:hAnsi="Times New Roman"/>
          <w:bCs/>
          <w:iCs/>
          <w:u w:val="single"/>
        </w:rPr>
        <w:t>s</w:t>
      </w:r>
      <w:r w:rsidRPr="00374369">
        <w:rPr>
          <w:rFonts w:ascii="Times New Roman" w:hAnsi="Times New Roman"/>
          <w:bCs/>
          <w:iCs/>
          <w:u w:val="single"/>
        </w:rPr>
        <w:t>.</w:t>
      </w:r>
      <w:r w:rsidRPr="00374369">
        <w:rPr>
          <w:rFonts w:ascii="Times New Roman" w:hAnsi="Times New Roman"/>
          <w:bCs/>
          <w:iCs/>
        </w:rPr>
        <w:t xml:space="preserve"> This part describes transactions that do not entail changes to the family’s adjusted income.</w:t>
      </w:r>
    </w:p>
    <w:p w14:paraId="469A5A70" w14:textId="77777777" w:rsidR="0037202F" w:rsidRPr="00374369" w:rsidRDefault="0037202F" w:rsidP="00A749EA">
      <w:pPr>
        <w:spacing w:before="120"/>
        <w:rPr>
          <w:rFonts w:ascii="Times New Roman" w:hAnsi="Times New Roman"/>
        </w:rPr>
      </w:pPr>
      <w:r w:rsidRPr="00374369">
        <w:rPr>
          <w:rFonts w:ascii="Times New Roman" w:hAnsi="Times New Roman"/>
        </w:rPr>
        <w:t xml:space="preserve">Policies governing reasonable accommodation, family privacy, required family cooperation and program abuse, as described elsewhere in this </w:t>
      </w:r>
      <w:r w:rsidR="00A921F1" w:rsidRPr="00374369">
        <w:rPr>
          <w:rFonts w:ascii="Times New Roman" w:hAnsi="Times New Roman"/>
        </w:rPr>
        <w:t>administrative plan</w:t>
      </w:r>
      <w:r w:rsidRPr="00374369">
        <w:rPr>
          <w:rFonts w:ascii="Times New Roman" w:hAnsi="Times New Roman"/>
        </w:rPr>
        <w:t>, apply to annual and interim reexaminations.</w:t>
      </w:r>
    </w:p>
    <w:p w14:paraId="2A8C507B" w14:textId="77777777" w:rsidR="003440EC" w:rsidRPr="00374369" w:rsidRDefault="003440EC" w:rsidP="00012D34">
      <w:pPr>
        <w:spacing w:before="240"/>
        <w:jc w:val="center"/>
        <w:rPr>
          <w:rFonts w:ascii="Times New Roman" w:hAnsi="Times New Roman"/>
          <w:b/>
        </w:rPr>
      </w:pPr>
      <w:r w:rsidRPr="00374369">
        <w:rPr>
          <w:rFonts w:ascii="Times New Roman" w:hAnsi="Times New Roman"/>
          <w:b/>
        </w:rPr>
        <w:t>PART I: ANNUAL REEXAMINATIONS</w:t>
      </w:r>
      <w:r w:rsidR="006D139C" w:rsidRPr="00374369">
        <w:rPr>
          <w:rFonts w:ascii="Times New Roman" w:hAnsi="Times New Roman"/>
          <w:b/>
        </w:rPr>
        <w:t xml:space="preserve"> [24 CFR 982.516]</w:t>
      </w:r>
    </w:p>
    <w:p w14:paraId="63F857B2" w14:textId="77777777" w:rsidR="003440EC" w:rsidRPr="00374369" w:rsidRDefault="003440EC" w:rsidP="00012D34">
      <w:pPr>
        <w:spacing w:before="240"/>
        <w:rPr>
          <w:rFonts w:ascii="Times New Roman" w:hAnsi="Times New Roman"/>
          <w:b/>
        </w:rPr>
      </w:pPr>
      <w:r w:rsidRPr="00374369">
        <w:rPr>
          <w:rFonts w:ascii="Times New Roman" w:hAnsi="Times New Roman"/>
          <w:b/>
        </w:rPr>
        <w:t>11-I.A. OVERVIEW</w:t>
      </w:r>
    </w:p>
    <w:p w14:paraId="49493FC6" w14:textId="77777777" w:rsidR="003440EC" w:rsidRPr="00374369" w:rsidRDefault="003440EC" w:rsidP="00012D34">
      <w:pPr>
        <w:spacing w:before="120"/>
        <w:rPr>
          <w:rFonts w:ascii="Times New Roman" w:hAnsi="Times New Roman"/>
        </w:rPr>
      </w:pPr>
      <w:r w:rsidRPr="00374369">
        <w:rPr>
          <w:rFonts w:ascii="Times New Roman" w:hAnsi="Times New Roman"/>
        </w:rPr>
        <w:t>This section explains the requirement for a PHA to conduct a reexamination of family income and composition at least annually, and the need for policies governing the annual reexamination process</w:t>
      </w:r>
      <w:r w:rsidR="00C30751" w:rsidRPr="00374369">
        <w:rPr>
          <w:rFonts w:ascii="Times New Roman" w:hAnsi="Times New Roman"/>
        </w:rPr>
        <w:t xml:space="preserve">. </w:t>
      </w:r>
      <w:r w:rsidRPr="00374369">
        <w:rPr>
          <w:rFonts w:ascii="Times New Roman" w:hAnsi="Times New Roman"/>
          <w:b/>
        </w:rPr>
        <w:t>No policy decisions are required</w:t>
      </w:r>
      <w:r w:rsidRPr="00374369">
        <w:rPr>
          <w:rFonts w:ascii="Times New Roman" w:hAnsi="Times New Roman"/>
        </w:rPr>
        <w:t>.</w:t>
      </w:r>
    </w:p>
    <w:p w14:paraId="1A206F4A" w14:textId="77777777" w:rsidR="003440EC" w:rsidRPr="00374369" w:rsidRDefault="003F3A4C" w:rsidP="00012D3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37202F" w:rsidRPr="00374369">
        <w:rPr>
          <w:rFonts w:ascii="Times New Roman" w:hAnsi="Times New Roman"/>
          <w:b/>
        </w:rPr>
        <w:t>B</w:t>
      </w:r>
      <w:r w:rsidR="003440EC" w:rsidRPr="00374369">
        <w:rPr>
          <w:rFonts w:ascii="Times New Roman" w:hAnsi="Times New Roman"/>
          <w:b/>
        </w:rPr>
        <w:t>. SCHEDULING ANNUAL REEXAMINATIONS</w:t>
      </w:r>
    </w:p>
    <w:p w14:paraId="695A33FC" w14:textId="77777777" w:rsidR="003440EC" w:rsidRPr="00374369" w:rsidRDefault="003440EC" w:rsidP="00012D34">
      <w:pPr>
        <w:spacing w:before="120"/>
        <w:rPr>
          <w:rFonts w:ascii="Times New Roman" w:hAnsi="Times New Roman"/>
          <w:b/>
        </w:rPr>
      </w:pPr>
      <w:r w:rsidRPr="00374369">
        <w:rPr>
          <w:rFonts w:ascii="Times New Roman" w:hAnsi="Times New Roman"/>
        </w:rPr>
        <w:t xml:space="preserve">The PHA must establish a policy to ensure that the reexamination for each family is completed </w:t>
      </w:r>
      <w:r w:rsidRPr="00374369">
        <w:rPr>
          <w:rFonts w:ascii="Times New Roman" w:hAnsi="Times New Roman"/>
          <w:i/>
        </w:rPr>
        <w:t>within</w:t>
      </w:r>
      <w:r w:rsidRPr="00374369">
        <w:rPr>
          <w:rFonts w:ascii="Times New Roman" w:hAnsi="Times New Roman"/>
        </w:rPr>
        <w:t xml:space="preserve"> a 12-month period, and may require reexaminations more frequently</w:t>
      </w:r>
    </w:p>
    <w:p w14:paraId="44893D0A" w14:textId="77777777" w:rsidR="003440EC" w:rsidRPr="00374369" w:rsidRDefault="00E119B1" w:rsidP="00012D34">
      <w:pPr>
        <w:spacing w:before="120"/>
        <w:rPr>
          <w:rFonts w:ascii="Times New Roman" w:hAnsi="Times New Roman"/>
          <w:b/>
          <w:bCs/>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bCs/>
          <w:u w:val="single"/>
        </w:rPr>
        <w:t>Decision Point</w:t>
      </w:r>
      <w:r w:rsidR="003440EC" w:rsidRPr="00374369">
        <w:rPr>
          <w:rFonts w:ascii="Times New Roman" w:hAnsi="Times New Roman"/>
          <w:b/>
          <w:bCs/>
        </w:rPr>
        <w:t>: When will annual reexaminations take place?</w:t>
      </w:r>
      <w:r w:rsidR="00C32EA2" w:rsidRPr="00374369">
        <w:rPr>
          <w:rFonts w:ascii="Times New Roman" w:hAnsi="Times New Roman"/>
          <w:b/>
          <w:bCs/>
        </w:rPr>
        <w:t xml:space="preserve"> </w:t>
      </w:r>
    </w:p>
    <w:p w14:paraId="5FF77116" w14:textId="77777777" w:rsidR="003440EC" w:rsidRPr="00374369" w:rsidRDefault="003440EC" w:rsidP="00012D34">
      <w:pPr>
        <w:spacing w:before="120"/>
        <w:ind w:left="720"/>
        <w:rPr>
          <w:rFonts w:ascii="Times New Roman" w:hAnsi="Times New Roman"/>
          <w:u w:val="single"/>
        </w:rPr>
      </w:pPr>
      <w:r w:rsidRPr="00374369">
        <w:rPr>
          <w:rFonts w:ascii="Times New Roman" w:hAnsi="Times New Roman"/>
          <w:u w:val="single"/>
        </w:rPr>
        <w:t>Things to Consider</w:t>
      </w:r>
    </w:p>
    <w:p w14:paraId="32BA4BA2" w14:textId="77777777" w:rsidR="003440EC" w:rsidRPr="00374369" w:rsidRDefault="003440EC"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The model plan states that the annual reexamination process will begin 120 days in advance of its scheduled effective date</w:t>
      </w:r>
      <w:r w:rsidR="0098425E" w:rsidRPr="00374369">
        <w:rPr>
          <w:rFonts w:ascii="Times New Roman" w:hAnsi="Times New Roman"/>
        </w:rPr>
        <w:t>, which generally will coincide with the family’s anniversary date</w:t>
      </w:r>
      <w:r w:rsidR="00C30751" w:rsidRPr="00374369">
        <w:rPr>
          <w:rFonts w:ascii="Times New Roman" w:hAnsi="Times New Roman"/>
        </w:rPr>
        <w:t xml:space="preserve">. </w:t>
      </w:r>
      <w:r w:rsidRPr="00374369">
        <w:rPr>
          <w:rFonts w:ascii="Times New Roman" w:hAnsi="Times New Roman"/>
        </w:rPr>
        <w:t xml:space="preserve">In order to make sure </w:t>
      </w:r>
      <w:r w:rsidR="0035781E" w:rsidRPr="00374369">
        <w:rPr>
          <w:rFonts w:ascii="Times New Roman" w:hAnsi="Times New Roman"/>
        </w:rPr>
        <w:t xml:space="preserve">that </w:t>
      </w:r>
      <w:r w:rsidRPr="00374369">
        <w:rPr>
          <w:rFonts w:ascii="Times New Roman" w:hAnsi="Times New Roman"/>
        </w:rPr>
        <w:t>current information is used, the process should not be started any earlier</w:t>
      </w:r>
      <w:r w:rsidR="00C30751" w:rsidRPr="00374369">
        <w:rPr>
          <w:rFonts w:ascii="Times New Roman" w:hAnsi="Times New Roman"/>
        </w:rPr>
        <w:t xml:space="preserve">. </w:t>
      </w:r>
      <w:r w:rsidRPr="00374369">
        <w:rPr>
          <w:rFonts w:ascii="Times New Roman" w:hAnsi="Times New Roman"/>
        </w:rPr>
        <w:t>However, PHAs with shorter processing times may choose to begin the process closer to the scheduled effective date.</w:t>
      </w:r>
    </w:p>
    <w:p w14:paraId="2FF45C3F" w14:textId="77777777" w:rsidR="00D16B92" w:rsidRPr="00374369" w:rsidRDefault="00D16B92"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The model plan defines anniversary date to facilitate the discussion of effective dates. </w:t>
      </w:r>
    </w:p>
    <w:p w14:paraId="4C83A0EC" w14:textId="77777777" w:rsidR="0098425E" w:rsidRPr="00374369" w:rsidRDefault="003440EC"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There is no requirement to conduct an annual reexamination when the family moves to a new unit</w:t>
      </w:r>
      <w:r w:rsidR="00533309" w:rsidRPr="00374369">
        <w:rPr>
          <w:rFonts w:ascii="Times New Roman" w:hAnsi="Times New Roman"/>
        </w:rPr>
        <w:t xml:space="preserve"> (see Option 2)</w:t>
      </w:r>
      <w:r w:rsidRPr="00374369">
        <w:rPr>
          <w:rFonts w:ascii="Times New Roman" w:hAnsi="Times New Roman"/>
        </w:rPr>
        <w:t>. However, many PHAs do so in order to coordinate the next annual reexamination with the anniversary date of the HAP contract.</w:t>
      </w:r>
      <w:r w:rsidR="0098425E" w:rsidRPr="00374369">
        <w:rPr>
          <w:rFonts w:ascii="Times New Roman" w:hAnsi="Times New Roman"/>
        </w:rPr>
        <w:t xml:space="preserve"> For this reason, the model plan states that if </w:t>
      </w:r>
      <w:r w:rsidR="00BC0E31" w:rsidRPr="00374369">
        <w:rPr>
          <w:rFonts w:ascii="Times New Roman" w:hAnsi="Times New Roman"/>
        </w:rPr>
        <w:t>a</w:t>
      </w:r>
      <w:r w:rsidR="0098425E" w:rsidRPr="00374369">
        <w:rPr>
          <w:rFonts w:ascii="Times New Roman" w:hAnsi="Times New Roman"/>
        </w:rPr>
        <w:t xml:space="preserve"> move</w:t>
      </w:r>
      <w:r w:rsidR="004164D2" w:rsidRPr="00374369">
        <w:rPr>
          <w:rFonts w:ascii="Times New Roman" w:hAnsi="Times New Roman"/>
        </w:rPr>
        <w:t xml:space="preserve"> </w:t>
      </w:r>
      <w:r w:rsidR="00BC0E31" w:rsidRPr="00374369">
        <w:rPr>
          <w:rFonts w:ascii="Times New Roman" w:hAnsi="Times New Roman"/>
        </w:rPr>
        <w:t>takes</w:t>
      </w:r>
      <w:r w:rsidR="0098425E" w:rsidRPr="00374369">
        <w:rPr>
          <w:rFonts w:ascii="Times New Roman" w:hAnsi="Times New Roman"/>
        </w:rPr>
        <w:t>, a new reexamination date will be established to coincide with the effective date of the HAP contract.</w:t>
      </w:r>
      <w:r w:rsidR="003D7AB3" w:rsidRPr="00374369">
        <w:rPr>
          <w:rFonts w:ascii="Times New Roman" w:hAnsi="Times New Roman"/>
        </w:rPr>
        <w:t xml:space="preserve"> Because program requirements allow owners to request increases in rent at any time (in accordance with the lease), it is not crucial for the HAP contract effective date to coincide with the reexamination effective date, and your PHA may choose not to include this policy</w:t>
      </w:r>
      <w:r w:rsidR="00533309" w:rsidRPr="00374369">
        <w:rPr>
          <w:rFonts w:ascii="Times New Roman" w:hAnsi="Times New Roman"/>
        </w:rPr>
        <w:t>.</w:t>
      </w:r>
    </w:p>
    <w:p w14:paraId="70C154E0" w14:textId="77777777" w:rsidR="003440EC" w:rsidRPr="00374369" w:rsidRDefault="009B5BA4"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br w:type="page"/>
      </w:r>
      <w:r w:rsidR="0098425E" w:rsidRPr="00374369">
        <w:rPr>
          <w:rFonts w:ascii="Times New Roman" w:hAnsi="Times New Roman"/>
        </w:rPr>
        <w:lastRenderedPageBreak/>
        <w:t xml:space="preserve">HUD guidance permits the PHA to schedule an annual reexamination to take effect earlier than the anniversary date for administrative convenience (for example, to balance workloads). </w:t>
      </w:r>
      <w:r w:rsidR="00BC0E31" w:rsidRPr="00374369">
        <w:rPr>
          <w:rFonts w:ascii="Times New Roman" w:hAnsi="Times New Roman"/>
        </w:rPr>
        <w:t>This is stated as a PHA policy to make clear that</w:t>
      </w:r>
      <w:r w:rsidR="0098425E" w:rsidRPr="00374369">
        <w:rPr>
          <w:rFonts w:ascii="Times New Roman" w:hAnsi="Times New Roman"/>
        </w:rPr>
        <w:t xml:space="preserve"> </w:t>
      </w:r>
      <w:r w:rsidR="00BC0E31" w:rsidRPr="00374369">
        <w:rPr>
          <w:rFonts w:ascii="Times New Roman" w:hAnsi="Times New Roman"/>
        </w:rPr>
        <w:t>if the PHA exercises this option, it will result in an exception to the general rule that effective dates coincide with anniversary dates</w:t>
      </w:r>
      <w:r w:rsidR="00C30751" w:rsidRPr="00374369">
        <w:rPr>
          <w:rFonts w:ascii="Times New Roman" w:hAnsi="Times New Roman"/>
        </w:rPr>
        <w:t xml:space="preserve">. </w:t>
      </w:r>
    </w:p>
    <w:p w14:paraId="43E1F8BB" w14:textId="77777777" w:rsidR="003440EC" w:rsidRPr="00374369" w:rsidRDefault="00361904" w:rsidP="00F65A6A">
      <w:pPr>
        <w:tabs>
          <w:tab w:val="left" w:pos="1800"/>
        </w:tabs>
        <w:spacing w:before="120"/>
        <w:ind w:left="1800" w:hanging="720"/>
        <w:rPr>
          <w:rFonts w:ascii="Times New Roman" w:hAnsi="Times New Roman"/>
          <w:i/>
          <w:u w:val="single"/>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E66AB2" w:rsidRPr="00374369">
        <w:rPr>
          <w:rFonts w:ascii="Times New Roman" w:hAnsi="Times New Roman"/>
          <w:i/>
        </w:rPr>
        <w:t xml:space="preserve"> No changes to the model plan are required.</w:t>
      </w:r>
    </w:p>
    <w:p w14:paraId="4F0FF261" w14:textId="77777777" w:rsidR="001037D8" w:rsidRPr="00374369" w:rsidRDefault="001037D8" w:rsidP="001037D8">
      <w:pPr>
        <w:spacing w:before="120"/>
        <w:ind w:left="1800"/>
        <w:rPr>
          <w:rFonts w:ascii="Times New Roman" w:hAnsi="Times New Roman"/>
        </w:rPr>
      </w:pPr>
      <w:r w:rsidRPr="00374369">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31D241EA" w14:textId="77777777" w:rsidR="001037D8" w:rsidRPr="00374369" w:rsidRDefault="001037D8" w:rsidP="001037D8">
      <w:pPr>
        <w:spacing w:before="120"/>
        <w:ind w:left="1800"/>
        <w:rPr>
          <w:rFonts w:ascii="Times New Roman" w:hAnsi="Times New Roman"/>
        </w:rPr>
      </w:pPr>
      <w:r w:rsidRPr="00374369">
        <w:rPr>
          <w:rFonts w:ascii="Times New Roman" w:hAnsi="Times New Roman"/>
          <w:i/>
        </w:rPr>
        <w:t>Anniversary date</w:t>
      </w:r>
      <w:r w:rsidRPr="00374369">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6A377D34"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If the family moves to a new unit, the PHA will perform a new annual reexamination. </w:t>
      </w:r>
    </w:p>
    <w:p w14:paraId="6DCB33DE"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The PHA also may schedule an annual reexamination for completion prior to the anniversary date for administrative purposes. </w:t>
      </w:r>
    </w:p>
    <w:p w14:paraId="2791AEC8" w14:textId="77777777" w:rsidR="00D10774" w:rsidRPr="00374369" w:rsidRDefault="00D10774" w:rsidP="00D1077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w:t>
      </w:r>
      <w:r w:rsidR="00D72CA4" w:rsidRPr="00374369">
        <w:rPr>
          <w:rFonts w:ascii="Times New Roman" w:hAnsi="Times New Roman"/>
          <w:i/>
        </w:rPr>
        <w:t xml:space="preserve"> </w:t>
      </w:r>
      <w:r w:rsidRPr="00374369">
        <w:rPr>
          <w:rFonts w:ascii="Times New Roman" w:hAnsi="Times New Roman"/>
          <w:i/>
        </w:rPr>
        <w:t>Delete model plan language and substitute language as shown below.</w:t>
      </w:r>
    </w:p>
    <w:p w14:paraId="1AEAEE20" w14:textId="77777777" w:rsidR="00D10774" w:rsidRPr="00374369" w:rsidRDefault="00D10774" w:rsidP="00D10774">
      <w:pPr>
        <w:tabs>
          <w:tab w:val="left" w:pos="1800"/>
        </w:tabs>
        <w:spacing w:before="120"/>
        <w:ind w:left="1800"/>
        <w:rPr>
          <w:rFonts w:ascii="Times New Roman" w:hAnsi="Times New Roman"/>
        </w:rPr>
      </w:pPr>
      <w:r w:rsidRPr="00374369">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41BDEF55" w14:textId="77777777" w:rsidR="00D10774" w:rsidRPr="00374369" w:rsidRDefault="00D10774" w:rsidP="00D10774">
      <w:pPr>
        <w:spacing w:before="120"/>
        <w:ind w:left="1800"/>
        <w:rPr>
          <w:rFonts w:ascii="Times New Roman" w:hAnsi="Times New Roman"/>
        </w:rPr>
      </w:pPr>
      <w:r w:rsidRPr="00374369">
        <w:rPr>
          <w:rFonts w:ascii="Times New Roman" w:hAnsi="Times New Roman"/>
          <w:i/>
        </w:rPr>
        <w:t>Anniversary date</w:t>
      </w:r>
      <w:r w:rsidRPr="00374369">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2E936214" w14:textId="77777777" w:rsidR="00D10774" w:rsidRPr="00374369" w:rsidRDefault="00D10774" w:rsidP="00D10774">
      <w:pPr>
        <w:spacing w:before="120"/>
        <w:ind w:left="1800"/>
        <w:rPr>
          <w:rFonts w:ascii="Times New Roman" w:hAnsi="Times New Roman"/>
        </w:rPr>
      </w:pPr>
      <w:r w:rsidRPr="00374369">
        <w:rPr>
          <w:rFonts w:ascii="Times New Roman" w:hAnsi="Times New Roman"/>
        </w:rPr>
        <w:t xml:space="preserve">If the family moves to a new unit, the PHA will not perform a new annual reexamination </w:t>
      </w:r>
    </w:p>
    <w:p w14:paraId="672656B4"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The PHA also may schedule an annual reexamination for completion prior to the anniversary date for administrative purposes. </w:t>
      </w:r>
    </w:p>
    <w:p w14:paraId="44D9357F" w14:textId="77777777" w:rsidR="00D10774" w:rsidRPr="00374369" w:rsidRDefault="00D10774" w:rsidP="00D1077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3</w:t>
      </w:r>
      <w:r w:rsidRPr="00374369">
        <w:rPr>
          <w:rFonts w:ascii="Times New Roman" w:hAnsi="Times New Roman"/>
          <w:i/>
        </w:rPr>
        <w:t>: Use PHA-established policy. Edit the model plan language or delete it and insert the PHA’s policy.</w:t>
      </w:r>
    </w:p>
    <w:p w14:paraId="5BE61783" w14:textId="77777777" w:rsidR="003440EC" w:rsidRPr="00374369" w:rsidRDefault="00074459" w:rsidP="00012D34">
      <w:pPr>
        <w:spacing w:before="12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 xml:space="preserve">Notification </w:t>
      </w:r>
      <w:r w:rsidR="007868BD" w:rsidRPr="00374369">
        <w:rPr>
          <w:rFonts w:ascii="Times New Roman" w:hAnsi="Times New Roman"/>
          <w:b/>
        </w:rPr>
        <w:t xml:space="preserve">of </w:t>
      </w:r>
      <w:r w:rsidR="003440EC" w:rsidRPr="00374369">
        <w:rPr>
          <w:rFonts w:ascii="Times New Roman" w:hAnsi="Times New Roman"/>
          <w:b/>
        </w:rPr>
        <w:t>and Participation in the Reexamination Process</w:t>
      </w:r>
    </w:p>
    <w:p w14:paraId="2520D648" w14:textId="77777777" w:rsidR="003440EC" w:rsidRPr="00374369" w:rsidRDefault="003440EC" w:rsidP="00012D34">
      <w:pPr>
        <w:spacing w:before="120"/>
        <w:rPr>
          <w:rFonts w:ascii="Times New Roman" w:hAnsi="Times New Roman"/>
          <w:b/>
        </w:rPr>
      </w:pPr>
      <w:r w:rsidRPr="00374369">
        <w:rPr>
          <w:rFonts w:ascii="Times New Roman" w:hAnsi="Times New Roman"/>
        </w:rPr>
        <w:t>The PHA must establish a policy indicating how annual reexaminations will be conducted, and if attendance at an interview is required, which family members must attend.</w:t>
      </w:r>
    </w:p>
    <w:p w14:paraId="77C94BE3" w14:textId="77777777" w:rsidR="003440EC" w:rsidRPr="00374369" w:rsidRDefault="00E119B1" w:rsidP="00D4391D">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Will the PHA require annual reexamination interviews, and if so who will be required to attend?</w:t>
      </w:r>
    </w:p>
    <w:p w14:paraId="00714B77" w14:textId="77777777" w:rsidR="003440EC" w:rsidRPr="00374369" w:rsidRDefault="003440EC" w:rsidP="00D4391D">
      <w:pPr>
        <w:spacing w:before="120"/>
        <w:ind w:left="720"/>
        <w:rPr>
          <w:rFonts w:ascii="Times New Roman" w:hAnsi="Times New Roman"/>
          <w:u w:val="single"/>
        </w:rPr>
      </w:pPr>
      <w:r w:rsidRPr="00374369">
        <w:rPr>
          <w:rFonts w:ascii="Times New Roman" w:hAnsi="Times New Roman"/>
          <w:u w:val="single"/>
        </w:rPr>
        <w:t>Things to Consider</w:t>
      </w:r>
    </w:p>
    <w:p w14:paraId="1568BB6C" w14:textId="77777777" w:rsidR="00A00ED2" w:rsidRPr="00374369" w:rsidRDefault="00927652"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While the PHA must establish policies governing how annual reexaminations will be conducted, unless it is necessary to accommodate persons with disabilities or LEP persons, t</w:t>
      </w:r>
      <w:r w:rsidR="00F558AF" w:rsidRPr="00374369">
        <w:rPr>
          <w:rFonts w:ascii="Times New Roman" w:hAnsi="Times New Roman"/>
        </w:rPr>
        <w:t xml:space="preserve">he PHA is not required to conduct </w:t>
      </w:r>
      <w:r w:rsidRPr="00374369">
        <w:rPr>
          <w:rFonts w:ascii="Times New Roman" w:hAnsi="Times New Roman"/>
        </w:rPr>
        <w:t xml:space="preserve">in-person </w:t>
      </w:r>
      <w:r w:rsidR="00F558AF" w:rsidRPr="00374369">
        <w:rPr>
          <w:rFonts w:ascii="Times New Roman" w:hAnsi="Times New Roman"/>
        </w:rPr>
        <w:t>interview</w:t>
      </w:r>
      <w:r w:rsidR="00A00ED2" w:rsidRPr="00374369">
        <w:rPr>
          <w:rFonts w:ascii="Times New Roman" w:hAnsi="Times New Roman"/>
        </w:rPr>
        <w:t>s</w:t>
      </w:r>
      <w:r w:rsidR="00F558AF" w:rsidRPr="00374369">
        <w:rPr>
          <w:rFonts w:ascii="Times New Roman" w:hAnsi="Times New Roman"/>
        </w:rPr>
        <w:t xml:space="preserve"> with families as part of the annual reexamination process. PHAs </w:t>
      </w:r>
      <w:r w:rsidRPr="00374369">
        <w:rPr>
          <w:rFonts w:ascii="Times New Roman" w:hAnsi="Times New Roman"/>
        </w:rPr>
        <w:t xml:space="preserve">have the option to </w:t>
      </w:r>
      <w:r w:rsidR="00F558AF" w:rsidRPr="00374369">
        <w:rPr>
          <w:rFonts w:ascii="Times New Roman" w:hAnsi="Times New Roman"/>
        </w:rPr>
        <w:t>conduct reexaminations either in-person or remotely</w:t>
      </w:r>
      <w:r w:rsidR="0037550C" w:rsidRPr="00374369">
        <w:rPr>
          <w:rFonts w:ascii="Times New Roman" w:hAnsi="Times New Roman"/>
        </w:rPr>
        <w:t>—</w:t>
      </w:r>
      <w:r w:rsidR="00F558AF" w:rsidRPr="00374369">
        <w:rPr>
          <w:rFonts w:ascii="Times New Roman" w:hAnsi="Times New Roman"/>
        </w:rPr>
        <w:t xml:space="preserve">either through the mail or through virtual platforms such as </w:t>
      </w:r>
      <w:r w:rsidR="006638DA" w:rsidRPr="00374369">
        <w:rPr>
          <w:rFonts w:ascii="Times New Roman" w:hAnsi="Times New Roman"/>
        </w:rPr>
        <w:t xml:space="preserve">reexamination </w:t>
      </w:r>
      <w:r w:rsidR="00F558AF" w:rsidRPr="00374369">
        <w:rPr>
          <w:rFonts w:ascii="Times New Roman" w:hAnsi="Times New Roman"/>
        </w:rPr>
        <w:t xml:space="preserve">portals or web-based applications. The model plan language allows the PHA to decide between </w:t>
      </w:r>
      <w:r w:rsidRPr="00374369">
        <w:rPr>
          <w:rFonts w:ascii="Times New Roman" w:hAnsi="Times New Roman"/>
        </w:rPr>
        <w:t>these options</w:t>
      </w:r>
      <w:r w:rsidR="00F558AF" w:rsidRPr="00374369">
        <w:rPr>
          <w:rFonts w:ascii="Times New Roman" w:hAnsi="Times New Roman"/>
        </w:rPr>
        <w:t xml:space="preserve">. </w:t>
      </w:r>
      <w:r w:rsidR="00A00ED2" w:rsidRPr="00374369">
        <w:rPr>
          <w:rFonts w:ascii="Times New Roman" w:hAnsi="Times New Roman"/>
        </w:rPr>
        <w:t xml:space="preserve">Option 1 provides language for in-person reexams, while Option 2 provides </w:t>
      </w:r>
      <w:r w:rsidR="003172D3" w:rsidRPr="00374369">
        <w:rPr>
          <w:rFonts w:ascii="Times New Roman" w:hAnsi="Times New Roman"/>
        </w:rPr>
        <w:t xml:space="preserve">language for reexams that are conducted by mail. If the PHA implements reexams via a portal or web-based system, the PHA should select Option 3 and insert language specific to that process. </w:t>
      </w:r>
    </w:p>
    <w:p w14:paraId="6DEAD1A2" w14:textId="77777777" w:rsidR="00F558AF" w:rsidRPr="00374369" w:rsidRDefault="00BA29EA"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Regardless of which method is selected, the PHA must ensure that families’ </w:t>
      </w:r>
      <w:r w:rsidR="0037550C" w:rsidRPr="00374369">
        <w:rPr>
          <w:rFonts w:ascii="Times New Roman" w:hAnsi="Times New Roman"/>
        </w:rPr>
        <w:t>p</w:t>
      </w:r>
      <w:r w:rsidRPr="00374369">
        <w:rPr>
          <w:rFonts w:ascii="Times New Roman" w:hAnsi="Times New Roman"/>
        </w:rPr>
        <w:t xml:space="preserve">ersonally </w:t>
      </w:r>
      <w:r w:rsidR="0037550C" w:rsidRPr="00374369">
        <w:rPr>
          <w:rFonts w:ascii="Times New Roman" w:hAnsi="Times New Roman"/>
        </w:rPr>
        <w:t>i</w:t>
      </w:r>
      <w:r w:rsidRPr="00374369">
        <w:rPr>
          <w:rFonts w:ascii="Times New Roman" w:hAnsi="Times New Roman"/>
        </w:rPr>
        <w:t xml:space="preserve">dentifiable </w:t>
      </w:r>
      <w:r w:rsidR="0037550C" w:rsidRPr="00374369">
        <w:rPr>
          <w:rFonts w:ascii="Times New Roman" w:hAnsi="Times New Roman"/>
        </w:rPr>
        <w:t>i</w:t>
      </w:r>
      <w:r w:rsidRPr="00374369">
        <w:rPr>
          <w:rFonts w:ascii="Times New Roman" w:hAnsi="Times New Roman"/>
        </w:rPr>
        <w:t xml:space="preserve">nformation (PII) is protected during the </w:t>
      </w:r>
      <w:r w:rsidR="006638DA" w:rsidRPr="00374369">
        <w:rPr>
          <w:rFonts w:ascii="Times New Roman" w:hAnsi="Times New Roman"/>
        </w:rPr>
        <w:t xml:space="preserve">reexamination </w:t>
      </w:r>
      <w:r w:rsidRPr="00374369">
        <w:rPr>
          <w:rFonts w:ascii="Times New Roman" w:hAnsi="Times New Roman"/>
        </w:rPr>
        <w:t>process</w:t>
      </w:r>
      <w:r w:rsidR="00A00ED2" w:rsidRPr="00374369">
        <w:rPr>
          <w:rFonts w:ascii="Times New Roman" w:hAnsi="Times New Roman"/>
        </w:rPr>
        <w:t xml:space="preserve">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6479306B" w14:textId="77777777" w:rsidR="00D47C8F" w:rsidRPr="00374369" w:rsidRDefault="00F558AF"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For those PHAs that require in-person reexams, </w:t>
      </w:r>
      <w:r w:rsidR="003440EC" w:rsidRPr="00374369">
        <w:rPr>
          <w:rFonts w:ascii="Times New Roman" w:hAnsi="Times New Roman"/>
        </w:rPr>
        <w:t xml:space="preserve">most PHAs require the head of household, spouse, or cohead to attend an interview. If interviews are required, the PHA must offer alternative arrangements </w:t>
      </w:r>
      <w:r w:rsidR="00D47C8F" w:rsidRPr="00374369">
        <w:rPr>
          <w:rFonts w:ascii="Times New Roman" w:hAnsi="Times New Roman"/>
        </w:rPr>
        <w:t>for</w:t>
      </w:r>
      <w:r w:rsidR="003440EC" w:rsidRPr="00374369">
        <w:rPr>
          <w:rFonts w:ascii="Times New Roman" w:hAnsi="Times New Roman"/>
        </w:rPr>
        <w:t xml:space="preserve"> participants who are unable to attend due to a disability.</w:t>
      </w:r>
    </w:p>
    <w:p w14:paraId="18436525" w14:textId="77777777" w:rsidR="00BA29EA" w:rsidRPr="00374369" w:rsidRDefault="00BA29EA" w:rsidP="001A5BA3">
      <w:pPr>
        <w:numPr>
          <w:ilvl w:val="0"/>
          <w:numId w:val="6"/>
        </w:numPr>
        <w:tabs>
          <w:tab w:val="clear" w:pos="720"/>
          <w:tab w:val="num" w:pos="1080"/>
        </w:tabs>
        <w:spacing w:before="120"/>
        <w:ind w:left="1080"/>
        <w:rPr>
          <w:rFonts w:ascii="Times New Roman" w:hAnsi="Times New Roman"/>
          <w:u w:val="single"/>
        </w:rPr>
      </w:pPr>
      <w:r w:rsidRPr="00374369">
        <w:rPr>
          <w:rFonts w:ascii="Times New Roman" w:hAnsi="Times New Roman"/>
        </w:rPr>
        <w:t>For</w:t>
      </w:r>
      <w:r w:rsidR="003172D3" w:rsidRPr="00374369">
        <w:rPr>
          <w:rFonts w:ascii="Times New Roman" w:hAnsi="Times New Roman"/>
        </w:rPr>
        <w:t xml:space="preserve"> in-person reexams,</w:t>
      </w:r>
      <w:r w:rsidRPr="00374369">
        <w:rPr>
          <w:rFonts w:ascii="Times New Roman" w:hAnsi="Times New Roman"/>
        </w:rPr>
        <w:t xml:space="preserve"> </w:t>
      </w:r>
      <w:r w:rsidR="003172D3" w:rsidRPr="00374369">
        <w:rPr>
          <w:rFonts w:ascii="Times New Roman" w:hAnsi="Times New Roman"/>
        </w:rPr>
        <w:t xml:space="preserve">for </w:t>
      </w:r>
      <w:r w:rsidRPr="00374369">
        <w:rPr>
          <w:rFonts w:ascii="Times New Roman" w:hAnsi="Times New Roman"/>
        </w:rPr>
        <w:t>administrative ease and consistency, the policies regarding notification, undeliverable notices, and failure to appear at reexamination interviews are consistent with similar policies elsewhere in the model plan (e.g.</w:t>
      </w:r>
      <w:r w:rsidR="0037550C" w:rsidRPr="00374369">
        <w:rPr>
          <w:rFonts w:ascii="Times New Roman" w:hAnsi="Times New Roman"/>
        </w:rPr>
        <w:t>,</w:t>
      </w:r>
      <w:r w:rsidRPr="00374369">
        <w:rPr>
          <w:rFonts w:ascii="Times New Roman" w:hAnsi="Times New Roman"/>
        </w:rPr>
        <w:t xml:space="preserve"> eligibility interviews, briefings). If you make changes to these policies in this chapter, you may want to consider making them in other chapters as well.</w:t>
      </w:r>
    </w:p>
    <w:p w14:paraId="6C8C01F9" w14:textId="77777777" w:rsidR="00BA29EA" w:rsidRPr="00374369" w:rsidRDefault="001F7359"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br w:type="page"/>
      </w:r>
      <w:r w:rsidR="00F558AF" w:rsidRPr="00374369">
        <w:rPr>
          <w:rFonts w:ascii="Times New Roman" w:hAnsi="Times New Roman"/>
        </w:rPr>
        <w:lastRenderedPageBreak/>
        <w:t>For those PHAs that adopt remote reexams, the PHA will need to decide whether reexams will be conducted by mail, virtually, or a mix of the two.</w:t>
      </w:r>
      <w:r w:rsidR="00BA29EA" w:rsidRPr="00374369">
        <w:rPr>
          <w:rFonts w:ascii="Times New Roman" w:hAnsi="Times New Roman"/>
        </w:rPr>
        <w:t xml:space="preserve"> For example, the PHA may mail families a </w:t>
      </w:r>
      <w:r w:rsidR="006638DA" w:rsidRPr="00374369">
        <w:rPr>
          <w:rFonts w:ascii="Times New Roman" w:hAnsi="Times New Roman"/>
        </w:rPr>
        <w:t xml:space="preserve">reexamination </w:t>
      </w:r>
      <w:r w:rsidR="00BA29EA" w:rsidRPr="00374369">
        <w:rPr>
          <w:rFonts w:ascii="Times New Roman" w:hAnsi="Times New Roman"/>
        </w:rPr>
        <w:t xml:space="preserve">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w:t>
      </w:r>
      <w:r w:rsidR="006638DA" w:rsidRPr="00374369">
        <w:rPr>
          <w:rFonts w:ascii="Times New Roman" w:hAnsi="Times New Roman"/>
        </w:rPr>
        <w:t xml:space="preserve">reexamination </w:t>
      </w:r>
      <w:r w:rsidR="00BA29EA" w:rsidRPr="00374369">
        <w:rPr>
          <w:rFonts w:ascii="Times New Roman" w:hAnsi="Times New Roman"/>
        </w:rPr>
        <w:t xml:space="preserve">portal or website; or the PHA may move to an entirely web-based system. The PHA may ask clients which </w:t>
      </w:r>
      <w:r w:rsidR="006638DA" w:rsidRPr="00374369">
        <w:rPr>
          <w:rFonts w:ascii="Times New Roman" w:hAnsi="Times New Roman"/>
        </w:rPr>
        <w:t xml:space="preserve">reexamination </w:t>
      </w:r>
      <w:r w:rsidR="00BA29EA" w:rsidRPr="00374369">
        <w:rPr>
          <w:rFonts w:ascii="Times New Roman" w:hAnsi="Times New Roman"/>
        </w:rPr>
        <w:t xml:space="preserve">method they prefer, either prior to the implementation of the system or as part of the </w:t>
      </w:r>
      <w:r w:rsidR="003172D3" w:rsidRPr="00374369">
        <w:rPr>
          <w:rFonts w:ascii="Times New Roman" w:hAnsi="Times New Roman"/>
        </w:rPr>
        <w:t xml:space="preserve">annual </w:t>
      </w:r>
      <w:r w:rsidR="00BA29EA" w:rsidRPr="00374369">
        <w:rPr>
          <w:rFonts w:ascii="Times New Roman" w:hAnsi="Times New Roman"/>
        </w:rPr>
        <w:t xml:space="preserve">notice to families of their reexam, or </w:t>
      </w:r>
      <w:r w:rsidR="0037550C" w:rsidRPr="00374369">
        <w:rPr>
          <w:rFonts w:ascii="Times New Roman" w:hAnsi="Times New Roman"/>
        </w:rPr>
        <w:t xml:space="preserve">the PHA </w:t>
      </w:r>
      <w:r w:rsidR="00BA29EA" w:rsidRPr="00374369">
        <w:rPr>
          <w:rFonts w:ascii="Times New Roman" w:hAnsi="Times New Roman"/>
        </w:rPr>
        <w:t>may simply inform families of how reexams will be conducted.</w:t>
      </w:r>
    </w:p>
    <w:p w14:paraId="52349CE0" w14:textId="77777777" w:rsidR="00BA29EA" w:rsidRPr="00374369" w:rsidRDefault="00F558AF"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Further, </w:t>
      </w:r>
      <w:r w:rsidR="00BA29EA" w:rsidRPr="00374369">
        <w:rPr>
          <w:rFonts w:ascii="Times New Roman" w:hAnsi="Times New Roman"/>
        </w:rPr>
        <w:t xml:space="preserve">if the PHA adopts remote reexams, </w:t>
      </w:r>
      <w:r w:rsidRPr="00374369">
        <w:rPr>
          <w:rFonts w:ascii="Times New Roman" w:hAnsi="Times New Roman"/>
        </w:rPr>
        <w:t xml:space="preserve">the PHA must also decide whether remote reexams will apply to all families or families who meet certain criteria. </w:t>
      </w:r>
      <w:r w:rsidR="00BA29EA" w:rsidRPr="00374369">
        <w:rPr>
          <w:rFonts w:ascii="Times New Roman" w:hAnsi="Times New Roman"/>
        </w:rPr>
        <w:t>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47731B1C" w14:textId="77777777" w:rsidR="003172D3" w:rsidRPr="00374369" w:rsidRDefault="003172D3"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Some of the benefits of remote reexams are that they may allow persons with limited mobility, persons who lack transportation, persons who must reserve transportation well in advance, or persons who are immuno-compromised to no longer come to a PHA office; they may allow people who are working flexibility and to avoid requesting time off to come into the PHA’s office; and they may benefit people who require childcare.</w:t>
      </w:r>
    </w:p>
    <w:p w14:paraId="25E3E3EE" w14:textId="77777777" w:rsidR="00F558AF" w:rsidRPr="00374369" w:rsidRDefault="007B2B56"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Since the remote </w:t>
      </w:r>
      <w:r w:rsidR="006638DA" w:rsidRPr="00374369">
        <w:rPr>
          <w:rFonts w:ascii="Times New Roman" w:hAnsi="Times New Roman"/>
        </w:rPr>
        <w:t xml:space="preserve">reexamination </w:t>
      </w:r>
      <w:r w:rsidRPr="00374369">
        <w:rPr>
          <w:rFonts w:ascii="Times New Roman" w:hAnsi="Times New Roman"/>
        </w:rPr>
        <w:t xml:space="preserve">process will be specific to the PHA, </w:t>
      </w:r>
      <w:r w:rsidR="003E41F8" w:rsidRPr="00374369">
        <w:rPr>
          <w:rFonts w:ascii="Times New Roman" w:hAnsi="Times New Roman"/>
        </w:rPr>
        <w:t xml:space="preserve">while </w:t>
      </w:r>
      <w:r w:rsidRPr="00374369">
        <w:rPr>
          <w:rFonts w:ascii="Times New Roman" w:hAnsi="Times New Roman"/>
        </w:rPr>
        <w:t xml:space="preserve">Option 2 </w:t>
      </w:r>
      <w:r w:rsidR="003E41F8" w:rsidRPr="00374369">
        <w:rPr>
          <w:rFonts w:ascii="Times New Roman" w:hAnsi="Times New Roman"/>
        </w:rPr>
        <w:t xml:space="preserve">provides some sample language, </w:t>
      </w:r>
      <w:r w:rsidRPr="00374369">
        <w:rPr>
          <w:rFonts w:ascii="Times New Roman" w:hAnsi="Times New Roman"/>
        </w:rPr>
        <w:t xml:space="preserve">the PHA </w:t>
      </w:r>
      <w:r w:rsidR="003E41F8" w:rsidRPr="00374369">
        <w:rPr>
          <w:rFonts w:ascii="Times New Roman" w:hAnsi="Times New Roman"/>
        </w:rPr>
        <w:t xml:space="preserve">should </w:t>
      </w:r>
      <w:r w:rsidRPr="00374369">
        <w:rPr>
          <w:rFonts w:ascii="Times New Roman" w:hAnsi="Times New Roman"/>
        </w:rPr>
        <w:t>insert policies specific to their agency.</w:t>
      </w:r>
    </w:p>
    <w:p w14:paraId="32ABE45F" w14:textId="77777777" w:rsidR="00074459" w:rsidRPr="00374369" w:rsidRDefault="003E41F8" w:rsidP="001A5BA3">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Option 2 states that </w:t>
      </w:r>
      <w:r w:rsidR="007E3AAC" w:rsidRPr="00374369">
        <w:rPr>
          <w:rFonts w:ascii="Times New Roman" w:hAnsi="Times New Roman"/>
        </w:rPr>
        <w:t>the PHA will conduct face-to-face interviews any</w:t>
      </w:r>
      <w:r w:rsidR="001D47AD" w:rsidRPr="00374369">
        <w:rPr>
          <w:rFonts w:ascii="Times New Roman" w:hAnsi="Times New Roman"/>
        </w:rPr>
        <w:t xml:space="preserve"> </w:t>
      </w:r>
      <w:r w:rsidR="007E3AAC" w:rsidRPr="00374369">
        <w:rPr>
          <w:rFonts w:ascii="Times New Roman" w:hAnsi="Times New Roman"/>
        </w:rPr>
        <w:t xml:space="preserve">time a family requests, or if the required paperwork is not returned timely, or </w:t>
      </w:r>
      <w:r w:rsidR="001D47AD" w:rsidRPr="00374369">
        <w:rPr>
          <w:rFonts w:ascii="Times New Roman" w:hAnsi="Times New Roman"/>
        </w:rPr>
        <w:t xml:space="preserve">if it </w:t>
      </w:r>
      <w:r w:rsidR="007E3AAC" w:rsidRPr="00374369">
        <w:rPr>
          <w:rFonts w:ascii="Times New Roman" w:hAnsi="Times New Roman"/>
        </w:rPr>
        <w:t>is returned timely but is not complete. This approach ensures that reexaminations can still be completed timely and also promotes families responding more quickly.</w:t>
      </w:r>
    </w:p>
    <w:p w14:paraId="0764F239" w14:textId="77777777" w:rsidR="003440EC" w:rsidRPr="00374369" w:rsidRDefault="001F7359"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46AD22CA" w14:textId="77777777" w:rsidR="00D47C8F" w:rsidRPr="00374369" w:rsidRDefault="00D47C8F" w:rsidP="00F97DFC">
      <w:pPr>
        <w:spacing w:before="100"/>
        <w:ind w:left="1800"/>
        <w:rPr>
          <w:rFonts w:ascii="Times New Roman" w:hAnsi="Times New Roman"/>
        </w:rPr>
      </w:pPr>
      <w:r w:rsidRPr="00374369">
        <w:rPr>
          <w:rFonts w:ascii="Times New Roman" w:hAnsi="Times New Roman"/>
        </w:rPr>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7B1C6E0E" w14:textId="77777777" w:rsidR="00D47C8F" w:rsidRPr="00374369" w:rsidRDefault="00D47C8F" w:rsidP="00F97DFC">
      <w:pPr>
        <w:spacing w:before="100"/>
        <w:ind w:left="1800"/>
        <w:rPr>
          <w:rFonts w:ascii="Times New Roman" w:hAnsi="Times New Roman"/>
        </w:rPr>
      </w:pPr>
      <w:r w:rsidRPr="00374369">
        <w:rPr>
          <w:rFonts w:ascii="Times New Roman" w:hAnsi="Times New Roman"/>
        </w:rPr>
        <w:t>Notification of annual reexamination interviews will be sent by first-class mail and will contain the date, time, and location of the interview. In addition, it will inform the family of the information and documentation that must be brought to the interview.</w:t>
      </w:r>
    </w:p>
    <w:p w14:paraId="0CB704A7" w14:textId="77777777" w:rsidR="00D47C8F" w:rsidRPr="00374369" w:rsidRDefault="00D47C8F" w:rsidP="00F97DFC">
      <w:pPr>
        <w:spacing w:before="100"/>
        <w:ind w:left="1800"/>
        <w:rPr>
          <w:rFonts w:ascii="Times New Roman" w:hAnsi="Times New Roman"/>
          <w:b/>
        </w:rPr>
      </w:pPr>
      <w:r w:rsidRPr="00374369">
        <w:rPr>
          <w:rFonts w:ascii="Times New Roman" w:hAnsi="Times New Roman"/>
        </w:rPr>
        <w:t xml:space="preserve">If the family is unable to attend a scheduled interview, the family should contact the PHA in advance of the interview to schedule a new appointment. If a family does not attend the scheduled interview, the PHA will send a second notification with a new interview </w:t>
      </w:r>
      <w:r w:rsidR="004851D0" w:rsidRPr="00374369">
        <w:rPr>
          <w:rFonts w:ascii="Times New Roman" w:hAnsi="Times New Roman"/>
        </w:rPr>
        <w:t xml:space="preserve">date and </w:t>
      </w:r>
      <w:r w:rsidRPr="00374369">
        <w:rPr>
          <w:rFonts w:ascii="Times New Roman" w:hAnsi="Times New Roman"/>
        </w:rPr>
        <w:t>appointment time.</w:t>
      </w:r>
    </w:p>
    <w:p w14:paraId="643A2DFE" w14:textId="77777777" w:rsidR="00D47C8F" w:rsidRPr="00374369" w:rsidRDefault="00D47C8F" w:rsidP="00F97DFC">
      <w:pPr>
        <w:spacing w:before="100"/>
        <w:ind w:left="1800"/>
        <w:rPr>
          <w:rFonts w:ascii="Times New Roman" w:hAnsi="Times New Roman"/>
        </w:rPr>
      </w:pPr>
      <w:r w:rsidRPr="00374369">
        <w:rPr>
          <w:rFonts w:ascii="Times New Roman" w:hAnsi="Times New Roman"/>
        </w:rPr>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27035360" w14:textId="77777777" w:rsidR="00D47C8F" w:rsidRPr="00374369" w:rsidRDefault="00D47C8F" w:rsidP="00F97DFC">
      <w:pPr>
        <w:spacing w:before="100"/>
        <w:ind w:left="1800"/>
        <w:rPr>
          <w:rFonts w:ascii="Times New Roman" w:hAnsi="Times New Roman"/>
        </w:rPr>
      </w:pPr>
      <w:r w:rsidRPr="00374369">
        <w:rPr>
          <w:rFonts w:ascii="Times New Roman" w:hAnsi="Times New Roman"/>
        </w:rPr>
        <w:t xml:space="preserve">An advocate, interpreter, or other assistant may assist the family in the interview process. The family and the PHA must execute a certification attesting to the role and </w:t>
      </w:r>
      <w:r w:rsidR="004851D0" w:rsidRPr="00374369">
        <w:rPr>
          <w:rFonts w:ascii="Times New Roman" w:hAnsi="Times New Roman"/>
        </w:rPr>
        <w:t xml:space="preserve">the </w:t>
      </w:r>
      <w:r w:rsidRPr="00374369">
        <w:rPr>
          <w:rFonts w:ascii="Times New Roman" w:hAnsi="Times New Roman"/>
        </w:rPr>
        <w:t xml:space="preserve">assistance </w:t>
      </w:r>
      <w:r w:rsidR="004851D0" w:rsidRPr="00374369">
        <w:rPr>
          <w:rFonts w:ascii="Times New Roman" w:hAnsi="Times New Roman"/>
        </w:rPr>
        <w:t xml:space="preserve">provided by </w:t>
      </w:r>
      <w:r w:rsidRPr="00374369">
        <w:rPr>
          <w:rFonts w:ascii="Times New Roman" w:hAnsi="Times New Roman"/>
        </w:rPr>
        <w:t>any such third party.</w:t>
      </w:r>
    </w:p>
    <w:p w14:paraId="45A24525" w14:textId="77777777" w:rsidR="003440EC" w:rsidRPr="00374369" w:rsidRDefault="00361904"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Delete model plan language and substitute language as</w:t>
      </w:r>
      <w:r w:rsidR="00533309" w:rsidRPr="00374369">
        <w:rPr>
          <w:rFonts w:ascii="Times New Roman" w:hAnsi="Times New Roman"/>
          <w:i/>
        </w:rPr>
        <w:t xml:space="preserve"> shown below if your PHA conducts annual reexaminations by mail.</w:t>
      </w:r>
    </w:p>
    <w:p w14:paraId="7D4369EA" w14:textId="77777777" w:rsidR="003440EC" w:rsidRPr="00374369" w:rsidRDefault="003440EC" w:rsidP="00F97DFC">
      <w:pPr>
        <w:spacing w:before="100"/>
        <w:ind w:left="1800"/>
        <w:rPr>
          <w:rFonts w:ascii="Times New Roman" w:hAnsi="Times New Roman"/>
        </w:rPr>
      </w:pPr>
      <w:r w:rsidRPr="00374369">
        <w:rPr>
          <w:rFonts w:ascii="Times New Roman" w:hAnsi="Times New Roman"/>
        </w:rPr>
        <w:t>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w:t>
      </w:r>
      <w:r w:rsidR="003D7AB3" w:rsidRPr="00374369">
        <w:rPr>
          <w:rFonts w:ascii="Times New Roman" w:hAnsi="Times New Roman"/>
        </w:rPr>
        <w:t xml:space="preserve">, </w:t>
      </w:r>
      <w:r w:rsidR="004D665F" w:rsidRPr="00374369">
        <w:rPr>
          <w:rFonts w:ascii="Times New Roman" w:hAnsi="Times New Roman"/>
        </w:rPr>
        <w:t xml:space="preserve">by email, </w:t>
      </w:r>
      <w:r w:rsidR="003D7AB3" w:rsidRPr="00374369">
        <w:rPr>
          <w:rFonts w:ascii="Times New Roman" w:hAnsi="Times New Roman"/>
        </w:rPr>
        <w:t>by fax,</w:t>
      </w:r>
      <w:r w:rsidRPr="00374369">
        <w:rPr>
          <w:rFonts w:ascii="Times New Roman" w:hAnsi="Times New Roman"/>
        </w:rPr>
        <w:t xml:space="preserve"> or in-person. </w:t>
      </w:r>
      <w:r w:rsidR="007B2B56" w:rsidRPr="00374369">
        <w:rPr>
          <w:rFonts w:ascii="Times New Roman" w:hAnsi="Times New Roman"/>
        </w:rPr>
        <w:t>The PHA will, however, conduct reexams 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if the required paperwork is not returned timely, or if it is returned timely but is not complete.</w:t>
      </w:r>
    </w:p>
    <w:p w14:paraId="1E432F2B" w14:textId="77777777" w:rsidR="003440EC" w:rsidRPr="00374369" w:rsidRDefault="003440EC" w:rsidP="00F97DFC">
      <w:pPr>
        <w:spacing w:before="100"/>
        <w:ind w:left="1800"/>
        <w:rPr>
          <w:rFonts w:ascii="Times New Roman" w:hAnsi="Times New Roman"/>
        </w:rPr>
      </w:pPr>
      <w:r w:rsidRPr="00374369">
        <w:rPr>
          <w:rFonts w:ascii="Times New Roman" w:hAnsi="Times New Roman"/>
        </w:rPr>
        <w:t xml:space="preserve">If the </w:t>
      </w:r>
      <w:r w:rsidR="006638DA" w:rsidRPr="00374369">
        <w:rPr>
          <w:rFonts w:ascii="Times New Roman" w:hAnsi="Times New Roman"/>
        </w:rPr>
        <w:t xml:space="preserve">reexamination </w:t>
      </w:r>
      <w:r w:rsidRPr="00374369">
        <w:rPr>
          <w:rFonts w:ascii="Times New Roman" w:hAnsi="Times New Roman"/>
        </w:rPr>
        <w:t>notice is returned by the post office with no forwarding address, a notice of termination (see Chapter 12) will be sent to the family’s address of record, as well as to any alternate address provided in the family’s</w:t>
      </w:r>
      <w:r w:rsidR="00F97DFC" w:rsidRPr="00374369">
        <w:rPr>
          <w:rFonts w:ascii="Times New Roman" w:hAnsi="Times New Roman"/>
        </w:rPr>
        <w:t> </w:t>
      </w:r>
      <w:r w:rsidRPr="00374369">
        <w:rPr>
          <w:rFonts w:ascii="Times New Roman" w:hAnsi="Times New Roman"/>
        </w:rPr>
        <w:t>file</w:t>
      </w:r>
      <w:r w:rsidR="00C30751" w:rsidRPr="00374369">
        <w:rPr>
          <w:rFonts w:ascii="Times New Roman" w:hAnsi="Times New Roman"/>
        </w:rPr>
        <w:t>.</w:t>
      </w:r>
    </w:p>
    <w:p w14:paraId="12755386" w14:textId="77777777" w:rsidR="003440EC" w:rsidRPr="00374369" w:rsidRDefault="00361904"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3</w:t>
      </w:r>
      <w:r w:rsidR="003440EC" w:rsidRPr="00374369">
        <w:rPr>
          <w:rFonts w:ascii="Times New Roman" w:hAnsi="Times New Roman"/>
          <w:i/>
        </w:rPr>
        <w:t>: Use PHA-established policy. Edit the model plan language or delete it and insert the PHA’s policy.</w:t>
      </w:r>
    </w:p>
    <w:p w14:paraId="3A11F96C" w14:textId="77777777" w:rsidR="003440EC" w:rsidRPr="00374369" w:rsidRDefault="0066681A" w:rsidP="00012D3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37202F" w:rsidRPr="00374369">
        <w:rPr>
          <w:rFonts w:ascii="Times New Roman" w:hAnsi="Times New Roman"/>
          <w:b/>
        </w:rPr>
        <w:t>C</w:t>
      </w:r>
      <w:r w:rsidR="003440EC" w:rsidRPr="00374369">
        <w:rPr>
          <w:rFonts w:ascii="Times New Roman" w:hAnsi="Times New Roman"/>
          <w:b/>
        </w:rPr>
        <w:t>. CONDUCTING ANNUAL REEXAMINATIONS</w:t>
      </w:r>
    </w:p>
    <w:p w14:paraId="5E9A717C" w14:textId="77777777" w:rsidR="003440EC" w:rsidRPr="00374369" w:rsidRDefault="00E119B1" w:rsidP="00E16B90">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What policies govern completion and submission of required forms and tenant-supplied documents during the reexamination process</w:t>
      </w:r>
      <w:r w:rsidR="00663833">
        <w:rPr>
          <w:rFonts w:ascii="Times New Roman" w:hAnsi="Times New Roman"/>
          <w:b/>
        </w:rPr>
        <w:t>?</w:t>
      </w:r>
    </w:p>
    <w:p w14:paraId="6600864D" w14:textId="77777777" w:rsidR="003440EC" w:rsidRPr="00374369" w:rsidRDefault="003440EC" w:rsidP="00E16B90">
      <w:pPr>
        <w:spacing w:before="120"/>
        <w:ind w:left="720"/>
        <w:rPr>
          <w:rFonts w:ascii="Times New Roman" w:hAnsi="Times New Roman"/>
          <w:u w:val="single"/>
        </w:rPr>
      </w:pPr>
      <w:r w:rsidRPr="00374369">
        <w:rPr>
          <w:rFonts w:ascii="Times New Roman" w:hAnsi="Times New Roman"/>
          <w:u w:val="single"/>
        </w:rPr>
        <w:t>Things to Consider</w:t>
      </w:r>
    </w:p>
    <w:p w14:paraId="3D2D1329" w14:textId="77777777" w:rsidR="003440EC" w:rsidRPr="00374369" w:rsidRDefault="003440EC" w:rsidP="001A5BA3">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The model plan does not contain a list of specific information or documents the family will be required to complete as part of the annual reexamination process, other than to say the family must submit a PHA-designated reexamination form</w:t>
      </w:r>
      <w:r w:rsidR="000D31A2" w:rsidRPr="00374369">
        <w:rPr>
          <w:rFonts w:ascii="Times New Roman" w:hAnsi="Times New Roman"/>
        </w:rPr>
        <w:t xml:space="preserve"> </w:t>
      </w:r>
      <w:r w:rsidRPr="00374369">
        <w:rPr>
          <w:rFonts w:ascii="Times New Roman" w:hAnsi="Times New Roman"/>
        </w:rPr>
        <w:t>and supporting documentation related to the income, expenses, and family composition declared by the family. Although a more complete list of d</w:t>
      </w:r>
      <w:r w:rsidR="00533309" w:rsidRPr="00374369">
        <w:rPr>
          <w:rFonts w:ascii="Times New Roman" w:hAnsi="Times New Roman"/>
        </w:rPr>
        <w:t>ocuments could be added to the p</w:t>
      </w:r>
      <w:r w:rsidRPr="00374369">
        <w:rPr>
          <w:rFonts w:ascii="Times New Roman" w:hAnsi="Times New Roman"/>
        </w:rPr>
        <w:t>lan, this is not advisable since the complete list of required documents may change over time and will be provided in the notification to the family.</w:t>
      </w:r>
    </w:p>
    <w:p w14:paraId="0544E7E9" w14:textId="77777777" w:rsidR="003440EC" w:rsidRPr="00374369" w:rsidRDefault="003440EC" w:rsidP="001A5BA3">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For administrative ease and consistency, the polic</w:t>
      </w:r>
      <w:r w:rsidR="006363F2" w:rsidRPr="00374369">
        <w:rPr>
          <w:rFonts w:ascii="Times New Roman" w:hAnsi="Times New Roman"/>
        </w:rPr>
        <w:t>y</w:t>
      </w:r>
      <w:r w:rsidRPr="00374369">
        <w:rPr>
          <w:rFonts w:ascii="Times New Roman" w:hAnsi="Times New Roman"/>
        </w:rPr>
        <w:t xml:space="preserve"> regarding the number of days a family has to provide required documents they were unable supply at the time of the interview (10 business days)</w:t>
      </w:r>
      <w:r w:rsidR="000D1D78" w:rsidRPr="00374369">
        <w:rPr>
          <w:rFonts w:ascii="Times New Roman" w:hAnsi="Times New Roman"/>
        </w:rPr>
        <w:t xml:space="preserve"> </w:t>
      </w:r>
      <w:r w:rsidR="006363F2" w:rsidRPr="00374369">
        <w:rPr>
          <w:rFonts w:ascii="Times New Roman" w:hAnsi="Times New Roman"/>
        </w:rPr>
        <w:t xml:space="preserve">is </w:t>
      </w:r>
      <w:r w:rsidRPr="00374369">
        <w:rPr>
          <w:rFonts w:ascii="Times New Roman" w:hAnsi="Times New Roman"/>
        </w:rPr>
        <w:t>consistent with similar policies elsewhere in the model plan (e.g.</w:t>
      </w:r>
      <w:r w:rsidR="009132B9" w:rsidRPr="00374369">
        <w:rPr>
          <w:rFonts w:ascii="Times New Roman" w:hAnsi="Times New Roman"/>
        </w:rPr>
        <w:t>,</w:t>
      </w:r>
      <w:r w:rsidRPr="00374369">
        <w:rPr>
          <w:rFonts w:ascii="Times New Roman" w:hAnsi="Times New Roman"/>
        </w:rPr>
        <w:t xml:space="preserve"> eligibility interviews, briefings)</w:t>
      </w:r>
    </w:p>
    <w:p w14:paraId="3F818B38" w14:textId="77777777" w:rsidR="003440EC" w:rsidRPr="00374369" w:rsidRDefault="003440EC" w:rsidP="001A5BA3">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The model plan allows the PHA to extend the family’s deadline for providing information. The policy does not specify how many requests will be allowed and under what circumstances an extension will be granted</w:t>
      </w:r>
      <w:r w:rsidR="00C30751" w:rsidRPr="00374369">
        <w:rPr>
          <w:rFonts w:ascii="Times New Roman" w:hAnsi="Times New Roman"/>
        </w:rPr>
        <w:t xml:space="preserve">. </w:t>
      </w:r>
      <w:r w:rsidRPr="00374369">
        <w:rPr>
          <w:rFonts w:ascii="Times New Roman" w:hAnsi="Times New Roman"/>
        </w:rPr>
        <w:t>This is to allow the PHA flexibility in handling the requests on a case-by-case basis. Extension criteria could be added if a PHA so chooses</w:t>
      </w:r>
      <w:r w:rsidR="00C30751" w:rsidRPr="00374369">
        <w:rPr>
          <w:rFonts w:ascii="Times New Roman" w:hAnsi="Times New Roman"/>
        </w:rPr>
        <w:t xml:space="preserve">. </w:t>
      </w:r>
    </w:p>
    <w:p w14:paraId="67C6B84F" w14:textId="77777777" w:rsidR="00533309" w:rsidRPr="00374369" w:rsidRDefault="00533309" w:rsidP="001A5BA3">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See Option 2 if your PHA conducts annual reexaminations by mail.</w:t>
      </w:r>
    </w:p>
    <w:p w14:paraId="4D99AE27"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1BBAE6E3" w14:textId="77777777" w:rsidR="003440EC" w:rsidRPr="00374369" w:rsidRDefault="003440EC" w:rsidP="00685322">
      <w:pPr>
        <w:spacing w:before="120"/>
        <w:ind w:left="1800"/>
        <w:rPr>
          <w:rFonts w:ascii="Times New Roman" w:hAnsi="Times New Roman"/>
        </w:rPr>
      </w:pPr>
      <w:r w:rsidRPr="00374369">
        <w:rPr>
          <w:rFonts w:ascii="Times New Roman" w:hAnsi="Times New Roman"/>
        </w:rPr>
        <w:t>Families will be asked to bring all required information (as described in the reexamination notice) to the reexamination appointment. The required information will include a PHA-designated reexamination form</w:t>
      </w:r>
      <w:r w:rsidR="000D31A2" w:rsidRPr="00374369">
        <w:rPr>
          <w:rFonts w:ascii="Times New Roman" w:hAnsi="Times New Roman"/>
        </w:rPr>
        <w:t xml:space="preserve"> </w:t>
      </w:r>
      <w:r w:rsidRPr="00374369">
        <w:rPr>
          <w:rFonts w:ascii="Times New Roman" w:hAnsi="Times New Roman"/>
        </w:rPr>
        <w:t xml:space="preserve">as well as supporting </w:t>
      </w:r>
      <w:r w:rsidR="0009211F" w:rsidRPr="00374369">
        <w:rPr>
          <w:rFonts w:ascii="Times New Roman" w:hAnsi="Times New Roman"/>
        </w:rPr>
        <w:t xml:space="preserve">documents or forms </w:t>
      </w:r>
      <w:r w:rsidRPr="00374369">
        <w:rPr>
          <w:rFonts w:ascii="Times New Roman" w:hAnsi="Times New Roman"/>
        </w:rPr>
        <w:t>related to the family’s income, expenses, and family composition.</w:t>
      </w:r>
    </w:p>
    <w:p w14:paraId="6C384856" w14:textId="77777777" w:rsidR="003440EC" w:rsidRPr="00374369" w:rsidRDefault="003440EC" w:rsidP="00685322">
      <w:pPr>
        <w:spacing w:before="120"/>
        <w:ind w:left="1800"/>
        <w:rPr>
          <w:rFonts w:ascii="Times New Roman" w:hAnsi="Times New Roman"/>
        </w:rPr>
      </w:pPr>
      <w:r w:rsidRPr="00374369">
        <w:rPr>
          <w:rFonts w:ascii="Times New Roman" w:hAnsi="Times New Roman"/>
        </w:rPr>
        <w:t>Any required documents or information that the family is unable to provide at the time of the interview must be provided within 10 business days of the interview.</w:t>
      </w:r>
      <w:r w:rsidRPr="00374369">
        <w:rPr>
          <w:rFonts w:ascii="Times New Roman" w:hAnsi="Times New Roman"/>
          <w:b/>
        </w:rPr>
        <w:t xml:space="preserve"> </w:t>
      </w:r>
      <w:r w:rsidRPr="00374369">
        <w:rPr>
          <w:rFonts w:ascii="Times New Roman" w:hAnsi="Times New Roman"/>
        </w:rPr>
        <w:t>If the family is unable to obtain the information or materials within the required time frame, the family may request an extension.</w:t>
      </w:r>
    </w:p>
    <w:p w14:paraId="463BFC16" w14:textId="77777777" w:rsidR="003440EC" w:rsidRPr="00374369" w:rsidRDefault="003440EC" w:rsidP="00685322">
      <w:pPr>
        <w:spacing w:before="120"/>
        <w:ind w:left="1800"/>
        <w:rPr>
          <w:rFonts w:ascii="Times New Roman" w:hAnsi="Times New Roman"/>
        </w:rPr>
      </w:pPr>
      <w:r w:rsidRPr="00374369">
        <w:rPr>
          <w:rFonts w:ascii="Times New Roman" w:hAnsi="Times New Roman"/>
        </w:rPr>
        <w:t xml:space="preserve">If the family does not provide the required documents or information within the required time </w:t>
      </w:r>
      <w:r w:rsidR="0009211F" w:rsidRPr="00374369">
        <w:rPr>
          <w:rFonts w:ascii="Times New Roman" w:hAnsi="Times New Roman"/>
        </w:rPr>
        <w:t xml:space="preserve">period </w:t>
      </w:r>
      <w:r w:rsidRPr="00374369">
        <w:rPr>
          <w:rFonts w:ascii="Times New Roman" w:hAnsi="Times New Roman"/>
        </w:rPr>
        <w:t>(plus any extensions), the family will be sent a notice of termination</w:t>
      </w:r>
      <w:r w:rsidR="00685322" w:rsidRPr="00374369">
        <w:rPr>
          <w:rFonts w:ascii="Times New Roman" w:hAnsi="Times New Roman"/>
        </w:rPr>
        <w:t xml:space="preserve"> </w:t>
      </w:r>
      <w:r w:rsidRPr="00374369">
        <w:rPr>
          <w:rFonts w:ascii="Times New Roman" w:hAnsi="Times New Roman"/>
        </w:rPr>
        <w:t>(</w:t>
      </w:r>
      <w:r w:rsidR="00685322" w:rsidRPr="00374369">
        <w:rPr>
          <w:rFonts w:ascii="Times New Roman" w:hAnsi="Times New Roman"/>
        </w:rPr>
        <w:t>s</w:t>
      </w:r>
      <w:r w:rsidRPr="00374369">
        <w:rPr>
          <w:rFonts w:ascii="Times New Roman" w:hAnsi="Times New Roman"/>
        </w:rPr>
        <w:t>ee Chapter 12).</w:t>
      </w:r>
    </w:p>
    <w:p w14:paraId="0642A0C0" w14:textId="77777777" w:rsidR="003440EC" w:rsidRPr="00374369" w:rsidRDefault="00E4477D" w:rsidP="00F558AF">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xml:space="preserve">: Delete the model plan language and substitute the language shown below if your PHA </w:t>
      </w:r>
      <w:r w:rsidR="00AE1B3B" w:rsidRPr="00374369">
        <w:rPr>
          <w:rFonts w:ascii="Times New Roman" w:hAnsi="Times New Roman"/>
          <w:i/>
        </w:rPr>
        <w:t>conducts annual reexaminations by mail.</w:t>
      </w:r>
    </w:p>
    <w:p w14:paraId="451DA789" w14:textId="77777777" w:rsidR="003440EC" w:rsidRPr="00374369" w:rsidRDefault="003440EC" w:rsidP="003172D3">
      <w:pPr>
        <w:spacing w:before="120"/>
        <w:ind w:left="1800"/>
        <w:rPr>
          <w:rFonts w:ascii="Times New Roman" w:hAnsi="Times New Roman"/>
        </w:rPr>
      </w:pPr>
      <w:r w:rsidRPr="00374369">
        <w:rPr>
          <w:rFonts w:ascii="Times New Roman" w:hAnsi="Times New Roman"/>
        </w:rPr>
        <w:t>Families will be asked to supply all required information (as described in the reexamination notice) before the deadline specified in the notice. The required information will include a PHA-designated reexamination form</w:t>
      </w:r>
      <w:r w:rsidR="000D31A2" w:rsidRPr="00374369">
        <w:rPr>
          <w:rFonts w:ascii="Times New Roman" w:hAnsi="Times New Roman"/>
        </w:rPr>
        <w:t xml:space="preserve"> </w:t>
      </w:r>
      <w:r w:rsidRPr="00374369">
        <w:rPr>
          <w:rFonts w:ascii="Times New Roman" w:hAnsi="Times New Roman"/>
        </w:rPr>
        <w:t xml:space="preserve">as well as supporting </w:t>
      </w:r>
      <w:r w:rsidR="006E29DF" w:rsidRPr="00374369">
        <w:rPr>
          <w:rFonts w:ascii="Times New Roman" w:hAnsi="Times New Roman"/>
        </w:rPr>
        <w:t xml:space="preserve">documents or forms </w:t>
      </w:r>
      <w:r w:rsidRPr="00374369">
        <w:rPr>
          <w:rFonts w:ascii="Times New Roman" w:hAnsi="Times New Roman"/>
        </w:rPr>
        <w:t>related to the family’s income, expenses, and family composition</w:t>
      </w:r>
      <w:r w:rsidR="00C30751" w:rsidRPr="00374369">
        <w:rPr>
          <w:rFonts w:ascii="Times New Roman" w:hAnsi="Times New Roman"/>
        </w:rPr>
        <w:t xml:space="preserve">. </w:t>
      </w:r>
    </w:p>
    <w:p w14:paraId="1DB11F0B" w14:textId="77777777" w:rsidR="003440EC" w:rsidRPr="00374369" w:rsidRDefault="003440EC" w:rsidP="003172D3">
      <w:pPr>
        <w:spacing w:before="120"/>
        <w:ind w:left="1800"/>
        <w:rPr>
          <w:rFonts w:ascii="Times New Roman" w:hAnsi="Times New Roman"/>
        </w:rPr>
      </w:pPr>
      <w:r w:rsidRPr="00374369">
        <w:rPr>
          <w:rFonts w:ascii="Times New Roman" w:hAnsi="Times New Roman"/>
        </w:rPr>
        <w:t>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w:t>
      </w:r>
      <w:r w:rsidR="00C30751" w:rsidRPr="00374369">
        <w:rPr>
          <w:rFonts w:ascii="Times New Roman" w:hAnsi="Times New Roman"/>
        </w:rPr>
        <w:t xml:space="preserve">. </w:t>
      </w:r>
    </w:p>
    <w:p w14:paraId="2F00AE88" w14:textId="77777777" w:rsidR="003440EC" w:rsidRPr="00374369" w:rsidRDefault="003440EC" w:rsidP="003172D3">
      <w:pPr>
        <w:spacing w:before="120"/>
        <w:ind w:left="1800"/>
        <w:rPr>
          <w:rFonts w:ascii="Times New Roman" w:hAnsi="Times New Roman"/>
        </w:rPr>
      </w:pPr>
      <w:r w:rsidRPr="00374369">
        <w:rPr>
          <w:rFonts w:ascii="Times New Roman" w:hAnsi="Times New Roman"/>
        </w:rPr>
        <w:t xml:space="preserve">If the family does not provide the required documents or information within the required time </w:t>
      </w:r>
      <w:r w:rsidR="006E29DF" w:rsidRPr="00374369">
        <w:rPr>
          <w:rFonts w:ascii="Times New Roman" w:hAnsi="Times New Roman"/>
        </w:rPr>
        <w:t xml:space="preserve">period </w:t>
      </w:r>
      <w:r w:rsidRPr="00374369">
        <w:rPr>
          <w:rFonts w:ascii="Times New Roman" w:hAnsi="Times New Roman"/>
        </w:rPr>
        <w:t>(plus any extensions), the family will be sent a notice of termination</w:t>
      </w:r>
      <w:r w:rsidR="00E4477D" w:rsidRPr="00374369">
        <w:rPr>
          <w:rFonts w:ascii="Times New Roman" w:hAnsi="Times New Roman"/>
        </w:rPr>
        <w:t xml:space="preserve"> </w:t>
      </w:r>
      <w:r w:rsidRPr="00374369">
        <w:rPr>
          <w:rFonts w:ascii="Times New Roman" w:hAnsi="Times New Roman"/>
        </w:rPr>
        <w:t>(</w:t>
      </w:r>
      <w:r w:rsidR="00E4477D" w:rsidRPr="00374369">
        <w:rPr>
          <w:rFonts w:ascii="Times New Roman" w:hAnsi="Times New Roman"/>
        </w:rPr>
        <w:t>s</w:t>
      </w:r>
      <w:r w:rsidRPr="00374369">
        <w:rPr>
          <w:rFonts w:ascii="Times New Roman" w:hAnsi="Times New Roman"/>
        </w:rPr>
        <w:t xml:space="preserve">ee Chapter </w:t>
      </w:r>
      <w:r w:rsidR="0003268A" w:rsidRPr="00374369">
        <w:rPr>
          <w:rFonts w:ascii="Times New Roman" w:hAnsi="Times New Roman"/>
        </w:rPr>
        <w:t>12</w:t>
      </w:r>
      <w:r w:rsidRPr="00374369">
        <w:rPr>
          <w:rFonts w:ascii="Times New Roman" w:hAnsi="Times New Roman"/>
        </w:rPr>
        <w:t>).</w:t>
      </w:r>
    </w:p>
    <w:p w14:paraId="48346076" w14:textId="77777777" w:rsidR="003440EC" w:rsidRPr="00374369" w:rsidRDefault="003440EC" w:rsidP="003172D3">
      <w:pPr>
        <w:spacing w:before="120"/>
        <w:ind w:left="1800"/>
        <w:rPr>
          <w:rFonts w:ascii="Times New Roman" w:hAnsi="Times New Roman"/>
        </w:rPr>
      </w:pPr>
      <w:r w:rsidRPr="00374369">
        <w:rPr>
          <w:rFonts w:ascii="Times New Roman" w:hAnsi="Times New Roman"/>
        </w:rPr>
        <w:t>I</w:t>
      </w:r>
      <w:r w:rsidR="00D63975" w:rsidRPr="00374369">
        <w:rPr>
          <w:rFonts w:ascii="Times New Roman" w:hAnsi="Times New Roman"/>
        </w:rPr>
        <w:t>f</w:t>
      </w:r>
      <w:r w:rsidRPr="00374369">
        <w:rPr>
          <w:rFonts w:ascii="Times New Roman" w:hAnsi="Times New Roman"/>
        </w:rPr>
        <w:t xml:space="preserve"> the family requests or the PHA schedules an in-person interview, families will be asked to bring all required information (as described in the reexamination notice) to the reexamination appointment. </w:t>
      </w:r>
    </w:p>
    <w:p w14:paraId="1C656C88" w14:textId="77777777" w:rsidR="003440EC" w:rsidRPr="00374369" w:rsidRDefault="003440EC" w:rsidP="003172D3">
      <w:pPr>
        <w:spacing w:before="120"/>
        <w:ind w:left="1800"/>
        <w:rPr>
          <w:rFonts w:ascii="Times New Roman" w:hAnsi="Times New Roman"/>
        </w:rPr>
      </w:pPr>
      <w:r w:rsidRPr="00374369">
        <w:rPr>
          <w:rFonts w:ascii="Times New Roman" w:hAnsi="Times New Roman"/>
        </w:rPr>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r w:rsidR="00C30751" w:rsidRPr="00374369">
        <w:rPr>
          <w:rFonts w:ascii="Times New Roman" w:hAnsi="Times New Roman"/>
        </w:rPr>
        <w:t xml:space="preserve">. </w:t>
      </w:r>
    </w:p>
    <w:p w14:paraId="7A0152D4" w14:textId="77777777" w:rsidR="003440EC" w:rsidRPr="00374369" w:rsidRDefault="003440EC" w:rsidP="003172D3">
      <w:pPr>
        <w:spacing w:before="120"/>
        <w:ind w:left="1800"/>
        <w:rPr>
          <w:rFonts w:ascii="Times New Roman" w:hAnsi="Times New Roman"/>
        </w:rPr>
      </w:pPr>
      <w:r w:rsidRPr="00374369">
        <w:rPr>
          <w:rFonts w:ascii="Times New Roman" w:hAnsi="Times New Roman"/>
        </w:rPr>
        <w:t xml:space="preserve">If the family does not provide the required documents or information within the required time </w:t>
      </w:r>
      <w:r w:rsidR="0025631B" w:rsidRPr="00374369">
        <w:rPr>
          <w:rFonts w:ascii="Times New Roman" w:hAnsi="Times New Roman"/>
        </w:rPr>
        <w:t xml:space="preserve">period </w:t>
      </w:r>
      <w:r w:rsidRPr="00374369">
        <w:rPr>
          <w:rFonts w:ascii="Times New Roman" w:hAnsi="Times New Roman"/>
        </w:rPr>
        <w:t>(plus any extensions), the family will be sent a notice of termination</w:t>
      </w:r>
      <w:r w:rsidR="00E4477D" w:rsidRPr="00374369">
        <w:rPr>
          <w:rFonts w:ascii="Times New Roman" w:hAnsi="Times New Roman"/>
        </w:rPr>
        <w:t xml:space="preserve"> </w:t>
      </w:r>
      <w:r w:rsidRPr="00374369">
        <w:rPr>
          <w:rFonts w:ascii="Times New Roman" w:hAnsi="Times New Roman"/>
        </w:rPr>
        <w:t>(</w:t>
      </w:r>
      <w:r w:rsidR="00E4477D" w:rsidRPr="00374369">
        <w:rPr>
          <w:rFonts w:ascii="Times New Roman" w:hAnsi="Times New Roman"/>
        </w:rPr>
        <w:t>s</w:t>
      </w:r>
      <w:r w:rsidRPr="00374369">
        <w:rPr>
          <w:rFonts w:ascii="Times New Roman" w:hAnsi="Times New Roman"/>
        </w:rPr>
        <w:t xml:space="preserve">ee Chapter </w:t>
      </w:r>
      <w:r w:rsidR="0017596A" w:rsidRPr="00374369">
        <w:rPr>
          <w:rFonts w:ascii="Times New Roman" w:hAnsi="Times New Roman"/>
        </w:rPr>
        <w:t>12</w:t>
      </w:r>
      <w:r w:rsidRPr="00374369">
        <w:rPr>
          <w:rFonts w:ascii="Times New Roman" w:hAnsi="Times New Roman"/>
        </w:rPr>
        <w:t>).</w:t>
      </w:r>
    </w:p>
    <w:p w14:paraId="1FD37C6A"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3</w:t>
      </w:r>
      <w:r w:rsidR="003440EC" w:rsidRPr="00374369">
        <w:rPr>
          <w:rFonts w:ascii="Times New Roman" w:hAnsi="Times New Roman"/>
          <w:i/>
        </w:rPr>
        <w:t>: Use PHA-established policy. Edit the model plan language or delete it and insert the PHA’s policy.</w:t>
      </w:r>
    </w:p>
    <w:p w14:paraId="0F58A97B" w14:textId="77777777" w:rsidR="008926A4" w:rsidRPr="00374369" w:rsidRDefault="00A1626D" w:rsidP="008926A4">
      <w:pPr>
        <w:spacing w:before="120"/>
        <w:ind w:left="720" w:hanging="720"/>
        <w:rPr>
          <w:rFonts w:ascii="Times New Roman" w:hAnsi="Times New Roman"/>
          <w:b/>
        </w:rPr>
      </w:pPr>
      <w:r w:rsidRPr="00374369">
        <w:rPr>
          <w:rFonts w:ascii="Times New Roman" w:hAnsi="Times New Roman"/>
          <w:sz w:val="44"/>
          <w:szCs w:val="44"/>
        </w:rPr>
        <w:br w:type="page"/>
      </w:r>
      <w:r w:rsidR="00E119B1" w:rsidRPr="00CF5E29">
        <w:rPr>
          <w:rFonts w:ascii="Times New Roman" w:hAnsi="Times New Roman"/>
          <w:sz w:val="44"/>
          <w:szCs w:val="44"/>
        </w:rPr>
        <w:lastRenderedPageBreak/>
        <w:sym w:font="Wingdings" w:char="F0FE"/>
      </w:r>
      <w:r w:rsidR="00E119B1" w:rsidRPr="00120B22">
        <w:rPr>
          <w:rFonts w:ascii="Times New Roman" w:hAnsi="Times New Roman"/>
          <w:b/>
        </w:rPr>
        <w:tab/>
      </w:r>
      <w:r w:rsidR="008926A4" w:rsidRPr="00374369">
        <w:rPr>
          <w:rFonts w:ascii="Times New Roman" w:hAnsi="Times New Roman"/>
          <w:b/>
          <w:u w:val="single"/>
        </w:rPr>
        <w:t>Decision Point</w:t>
      </w:r>
      <w:r w:rsidR="008926A4" w:rsidRPr="00374369">
        <w:rPr>
          <w:rFonts w:ascii="Times New Roman" w:hAnsi="Times New Roman"/>
          <w:b/>
        </w:rPr>
        <w:t xml:space="preserve">: Will the PHA screen at annual reexaminations for lifetime registered sex offenders? </w:t>
      </w:r>
    </w:p>
    <w:p w14:paraId="576A8549" w14:textId="77777777" w:rsidR="008926A4" w:rsidRPr="00374369" w:rsidRDefault="008926A4" w:rsidP="008926A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required.</w:t>
      </w:r>
    </w:p>
    <w:p w14:paraId="2C8824CD" w14:textId="77777777" w:rsidR="008926A4" w:rsidRPr="00374369" w:rsidRDefault="008926A4" w:rsidP="008926A4">
      <w:pPr>
        <w:spacing w:before="120"/>
        <w:ind w:left="1800"/>
        <w:rPr>
          <w:rFonts w:ascii="Times New Roman" w:hAnsi="Times New Roman"/>
        </w:rPr>
      </w:pPr>
      <w:r w:rsidRPr="00374369">
        <w:rPr>
          <w:rFonts w:ascii="Times New Roman" w:hAnsi="Times New Roman"/>
          <w:bCs/>
        </w:rPr>
        <w:t xml:space="preserve">At the annual reexamination, the PHA will </w:t>
      </w:r>
      <w:r w:rsidRPr="00374369">
        <w:rPr>
          <w:rFonts w:ascii="Times New Roman" w:hAnsi="Times New Roman"/>
        </w:rPr>
        <w:t>ask whether the tenant, or any member of the tenant’s household, is s</w:t>
      </w:r>
      <w:r w:rsidR="00DA067F" w:rsidRPr="00374369">
        <w:rPr>
          <w:rFonts w:ascii="Times New Roman" w:hAnsi="Times New Roman"/>
        </w:rPr>
        <w:t xml:space="preserve">ubject to a lifetime </w:t>
      </w:r>
      <w:r w:rsidRPr="00374369">
        <w:rPr>
          <w:rFonts w:ascii="Times New Roman" w:hAnsi="Times New Roman"/>
        </w:rPr>
        <w:t>sex offender registration requirement in any state</w:t>
      </w:r>
      <w:r w:rsidRPr="00374369">
        <w:rPr>
          <w:rFonts w:ascii="Times New Roman" w:hAnsi="Times New Roman"/>
          <w:bCs/>
        </w:rPr>
        <w:t>. The PHA will use the Dru Sjodin National Sex Offender database to verify the information provided by the tenant.</w:t>
      </w:r>
    </w:p>
    <w:p w14:paraId="7DF899CC" w14:textId="77777777" w:rsidR="008926A4" w:rsidRPr="00374369" w:rsidRDefault="008926A4" w:rsidP="008926A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45311255" w14:textId="77777777" w:rsidR="00A97436" w:rsidRPr="00374369" w:rsidRDefault="00A97436" w:rsidP="00A97436">
      <w:pPr>
        <w:spacing w:before="240"/>
        <w:rPr>
          <w:rFonts w:ascii="Times New Roman" w:hAnsi="Times New Roman"/>
          <w:b/>
        </w:rPr>
      </w:pPr>
      <w:r w:rsidRPr="00374369">
        <w:rPr>
          <w:rFonts w:ascii="Times New Roman" w:hAnsi="Times New Roman"/>
          <w:b/>
        </w:rPr>
        <w:br w:type="page"/>
      </w:r>
      <w:r w:rsidRPr="00374369">
        <w:rPr>
          <w:rFonts w:ascii="Times New Roman" w:hAnsi="Times New Roman"/>
          <w:b/>
        </w:rPr>
        <w:lastRenderedPageBreak/>
        <w:t>11-I.</w:t>
      </w:r>
      <w:r w:rsidR="000D2C22" w:rsidRPr="00374369">
        <w:rPr>
          <w:rFonts w:ascii="Times New Roman" w:hAnsi="Times New Roman"/>
          <w:b/>
        </w:rPr>
        <w:t>D</w:t>
      </w:r>
      <w:r w:rsidRPr="00374369">
        <w:rPr>
          <w:rFonts w:ascii="Times New Roman" w:hAnsi="Times New Roman"/>
          <w:b/>
        </w:rPr>
        <w:t>. DETERMINING ONGOING ELIGIBILITY OF CERTAIN STUDENTS [24</w:t>
      </w:r>
      <w:r w:rsidR="00A13591" w:rsidRPr="00374369">
        <w:rPr>
          <w:rFonts w:ascii="Times New Roman" w:hAnsi="Times New Roman"/>
          <w:b/>
        </w:rPr>
        <w:t> </w:t>
      </w:r>
      <w:r w:rsidRPr="00374369">
        <w:rPr>
          <w:rFonts w:ascii="Times New Roman" w:hAnsi="Times New Roman"/>
          <w:b/>
        </w:rPr>
        <w:t>CFR</w:t>
      </w:r>
      <w:r w:rsidR="00A13591" w:rsidRPr="00374369">
        <w:rPr>
          <w:rFonts w:ascii="Times New Roman" w:hAnsi="Times New Roman"/>
          <w:b/>
        </w:rPr>
        <w:t> </w:t>
      </w:r>
      <w:r w:rsidRPr="00374369">
        <w:rPr>
          <w:rFonts w:ascii="Times New Roman" w:hAnsi="Times New Roman"/>
          <w:b/>
        </w:rPr>
        <w:t>982.552</w:t>
      </w:r>
      <w:r w:rsidR="00B667BB" w:rsidRPr="00374369">
        <w:rPr>
          <w:rFonts w:ascii="Times New Roman" w:hAnsi="Times New Roman"/>
          <w:b/>
        </w:rPr>
        <w:t>(b)(5)</w:t>
      </w:r>
      <w:r w:rsidRPr="00374369">
        <w:rPr>
          <w:rFonts w:ascii="Times New Roman" w:hAnsi="Times New Roman"/>
          <w:b/>
        </w:rPr>
        <w:t>]</w:t>
      </w:r>
    </w:p>
    <w:p w14:paraId="06991E06" w14:textId="77777777" w:rsidR="00A12307" w:rsidRPr="00374369" w:rsidRDefault="00E119B1" w:rsidP="00A123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A12307" w:rsidRPr="00374369">
        <w:rPr>
          <w:rFonts w:ascii="Times New Roman" w:hAnsi="Times New Roman"/>
          <w:b/>
          <w:u w:val="single"/>
        </w:rPr>
        <w:t>Decision Point</w:t>
      </w:r>
      <w:r w:rsidR="00A12307" w:rsidRPr="00374369">
        <w:rPr>
          <w:rFonts w:ascii="Times New Roman" w:hAnsi="Times New Roman"/>
          <w:b/>
        </w:rPr>
        <w:t xml:space="preserve">: How will the PHA determine the ongoing eligibility of students that are subject to the eligibility restrictions contained in 24 CFR 5.612? </w:t>
      </w:r>
    </w:p>
    <w:p w14:paraId="3B21892C" w14:textId="77777777" w:rsidR="00A12307" w:rsidRPr="00374369" w:rsidRDefault="00A12307" w:rsidP="00A12307">
      <w:pPr>
        <w:spacing w:before="120"/>
        <w:ind w:left="720"/>
        <w:rPr>
          <w:rFonts w:ascii="Times New Roman" w:hAnsi="Times New Roman"/>
          <w:u w:val="single"/>
        </w:rPr>
      </w:pPr>
      <w:r w:rsidRPr="00374369">
        <w:rPr>
          <w:rFonts w:ascii="Times New Roman" w:hAnsi="Times New Roman"/>
          <w:u w:val="single"/>
        </w:rPr>
        <w:t>Things to Consider</w:t>
      </w:r>
    </w:p>
    <w:p w14:paraId="10983148" w14:textId="77777777" w:rsidR="00A12307" w:rsidRPr="00374369" w:rsidRDefault="00E17FB3" w:rsidP="001A5BA3">
      <w:pPr>
        <w:numPr>
          <w:ilvl w:val="0"/>
          <w:numId w:val="4"/>
        </w:numPr>
        <w:tabs>
          <w:tab w:val="clear" w:pos="792"/>
          <w:tab w:val="num" w:pos="1080"/>
        </w:tabs>
        <w:spacing w:before="120"/>
        <w:ind w:left="1080" w:hanging="360"/>
        <w:rPr>
          <w:rFonts w:ascii="Times New Roman" w:hAnsi="Times New Roman"/>
          <w:b/>
        </w:rPr>
      </w:pPr>
      <w:r w:rsidRPr="00374369">
        <w:rPr>
          <w:rFonts w:ascii="Times New Roman" w:hAnsi="Times New Roman"/>
        </w:rPr>
        <w:t>The PHA must ensure at each annual reexamination that all students subject to the restrictions on assistance remain income eligible.</w:t>
      </w:r>
    </w:p>
    <w:p w14:paraId="39A757E5" w14:textId="77777777" w:rsidR="00A12307" w:rsidRPr="00374369" w:rsidRDefault="00A12307" w:rsidP="009B5BA4">
      <w:pPr>
        <w:tabs>
          <w:tab w:val="left" w:pos="1800"/>
        </w:tabs>
        <w:spacing w:before="120"/>
        <w:ind w:left="1800" w:hanging="720"/>
        <w:rPr>
          <w:rFonts w:ascii="Times New Roman" w:hAnsi="Times New Roman"/>
          <w:b/>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required.</w:t>
      </w:r>
      <w:r w:rsidRPr="00374369">
        <w:rPr>
          <w:rFonts w:ascii="Times New Roman" w:hAnsi="Times New Roman"/>
          <w:b/>
        </w:rPr>
        <w:t xml:space="preserve"> </w:t>
      </w:r>
    </w:p>
    <w:p w14:paraId="63E3C3A1" w14:textId="77777777" w:rsidR="00B667BB" w:rsidRPr="00374369" w:rsidRDefault="00B667BB" w:rsidP="00B667BB">
      <w:pPr>
        <w:spacing w:before="120"/>
        <w:ind w:left="1800"/>
        <w:rPr>
          <w:rFonts w:ascii="Times New Roman" w:hAnsi="Times New Roman"/>
        </w:rPr>
      </w:pPr>
      <w:r w:rsidRPr="00374369">
        <w:rPr>
          <w:rFonts w:ascii="Times New Roman" w:hAnsi="Times New Roman"/>
        </w:rPr>
        <w:t xml:space="preserve">During the annual reexamination process, the PHA will determine the ongoing eligibility of each student who is subject to the eligibility restrictions in 24 CFR 5.612 by reviewing the student’s individual income as well as the income of the student’s parents. If the student has been determined “independent” from </w:t>
      </w:r>
      <w:r w:rsidR="00B22939" w:rsidRPr="00374369">
        <w:rPr>
          <w:rFonts w:ascii="Times New Roman" w:hAnsi="Times New Roman"/>
        </w:rPr>
        <w:t>their</w:t>
      </w:r>
      <w:r w:rsidRPr="00374369">
        <w:rPr>
          <w:rFonts w:ascii="Times New Roman" w:hAnsi="Times New Roman"/>
        </w:rPr>
        <w:t xml:space="preserve"> parents </w:t>
      </w:r>
      <w:r w:rsidR="008129A9" w:rsidRPr="00374369">
        <w:rPr>
          <w:rFonts w:ascii="Times New Roman" w:hAnsi="Times New Roman"/>
        </w:rPr>
        <w:t xml:space="preserve">or is considered a </w:t>
      </w:r>
      <w:r w:rsidR="008129A9" w:rsidRPr="00374369">
        <w:rPr>
          <w:rFonts w:ascii="Times New Roman" w:hAnsi="Times New Roman"/>
          <w:i/>
        </w:rPr>
        <w:t xml:space="preserve">vulnerable youth </w:t>
      </w:r>
      <w:r w:rsidRPr="00374369">
        <w:rPr>
          <w:rFonts w:ascii="Times New Roman" w:hAnsi="Times New Roman"/>
        </w:rPr>
        <w:t>based on the policies in Sections 3-II.E and 7-II.E, the parents’ income will not be reviewed.</w:t>
      </w:r>
    </w:p>
    <w:p w14:paraId="33D4F6B8" w14:textId="77777777" w:rsidR="00B667BB" w:rsidRPr="00374369" w:rsidRDefault="00B667BB" w:rsidP="00B667BB">
      <w:pPr>
        <w:spacing w:before="120"/>
        <w:ind w:left="1800"/>
        <w:rPr>
          <w:rFonts w:ascii="Times New Roman" w:hAnsi="Times New Roman"/>
        </w:rPr>
      </w:pPr>
      <w:r w:rsidRPr="00374369">
        <w:rPr>
          <w:rFonts w:ascii="Times New Roman" w:hAnsi="Times New Roman"/>
        </w:rPr>
        <w:t xml:space="preserve">If the student is no longer income eligible based on </w:t>
      </w:r>
      <w:r w:rsidR="00B22939" w:rsidRPr="00374369">
        <w:rPr>
          <w:rFonts w:ascii="Times New Roman" w:hAnsi="Times New Roman"/>
        </w:rPr>
        <w:t>their</w:t>
      </w:r>
      <w:r w:rsidRPr="00374369">
        <w:rPr>
          <w:rFonts w:ascii="Times New Roman" w:hAnsi="Times New Roman"/>
        </w:rPr>
        <w:t xml:space="preserve"> own income or the income of </w:t>
      </w:r>
      <w:r w:rsidR="00B22939" w:rsidRPr="00374369">
        <w:rPr>
          <w:rFonts w:ascii="Times New Roman" w:hAnsi="Times New Roman"/>
        </w:rPr>
        <w:t>their</w:t>
      </w:r>
      <w:r w:rsidRPr="00374369">
        <w:rPr>
          <w:rFonts w:ascii="Times New Roman" w:hAnsi="Times New Roman"/>
        </w:rPr>
        <w:t xml:space="preserve"> parents, the student’s assistance will be terminated in accordance with the policies in Section 12-I.D.</w:t>
      </w:r>
    </w:p>
    <w:p w14:paraId="0C09B4A8" w14:textId="77777777" w:rsidR="00A12307" w:rsidRPr="00374369" w:rsidRDefault="00B667BB" w:rsidP="009B5BA4">
      <w:pPr>
        <w:spacing w:before="120"/>
        <w:ind w:left="1800"/>
        <w:rPr>
          <w:rFonts w:ascii="Times New Roman" w:hAnsi="Times New Roman"/>
          <w:b/>
        </w:rPr>
      </w:pPr>
      <w:r w:rsidRPr="00374369">
        <w:rPr>
          <w:rFonts w:ascii="Times New Roman" w:hAnsi="Times New Roman"/>
        </w:rPr>
        <w:t xml:space="preserve">If the student continues to be income eligible based on </w:t>
      </w:r>
      <w:r w:rsidR="00B22939" w:rsidRPr="00374369">
        <w:rPr>
          <w:rFonts w:ascii="Times New Roman" w:hAnsi="Times New Roman"/>
        </w:rPr>
        <w:t>their</w:t>
      </w:r>
      <w:r w:rsidRPr="00374369">
        <w:rPr>
          <w:rFonts w:ascii="Times New Roman" w:hAnsi="Times New Roman"/>
        </w:rPr>
        <w:t xml:space="preserve"> own income and the income of </w:t>
      </w:r>
      <w:r w:rsidR="00AB152C" w:rsidRPr="00374369">
        <w:rPr>
          <w:rFonts w:ascii="Times New Roman" w:hAnsi="Times New Roman"/>
        </w:rPr>
        <w:t>their</w:t>
      </w:r>
      <w:r w:rsidRPr="00374369">
        <w:rPr>
          <w:rFonts w:ascii="Times New Roman" w:hAnsi="Times New Roman"/>
        </w:rPr>
        <w:t xml:space="preserve"> parents (if applicable), the PHA will process a reexamination in accordance with the policies in this chapter</w:t>
      </w:r>
      <w:r w:rsidR="00A12307" w:rsidRPr="00374369">
        <w:rPr>
          <w:rFonts w:ascii="Times New Roman" w:hAnsi="Times New Roman"/>
        </w:rPr>
        <w:t>.</w:t>
      </w:r>
    </w:p>
    <w:p w14:paraId="6B645344" w14:textId="77777777" w:rsidR="00A12307" w:rsidRPr="00374369" w:rsidRDefault="00A12307" w:rsidP="009B5BA4">
      <w:pPr>
        <w:tabs>
          <w:tab w:val="left" w:pos="1800"/>
        </w:tabs>
        <w:spacing w:before="120"/>
        <w:ind w:left="1800" w:hanging="720"/>
        <w:rPr>
          <w:rFonts w:ascii="Times New Roman" w:hAnsi="Times New Roman"/>
          <w:b/>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02DB476D" w14:textId="77777777" w:rsidR="00A921F1" w:rsidRPr="00374369" w:rsidRDefault="00E4477D" w:rsidP="00155607">
      <w:pPr>
        <w:keepNext/>
        <w:spacing w:before="240"/>
        <w:rPr>
          <w:rFonts w:ascii="Times New Roman" w:hAnsi="Times New Roman"/>
          <w:b/>
        </w:rPr>
      </w:pPr>
      <w:r w:rsidRPr="00374369">
        <w:rPr>
          <w:rFonts w:ascii="Times New Roman" w:hAnsi="Times New Roman"/>
          <w:b/>
        </w:rPr>
        <w:br w:type="page"/>
      </w:r>
      <w:r w:rsidR="00A921F1" w:rsidRPr="00374369">
        <w:rPr>
          <w:rFonts w:ascii="Times New Roman" w:hAnsi="Times New Roman"/>
          <w:b/>
        </w:rPr>
        <w:lastRenderedPageBreak/>
        <w:t>11-I.E. CALCULATING ANNUAL INCOME AT ANNU</w:t>
      </w:r>
      <w:r w:rsidR="00155607" w:rsidRPr="00374369">
        <w:rPr>
          <w:rFonts w:ascii="Times New Roman" w:hAnsi="Times New Roman"/>
          <w:b/>
        </w:rPr>
        <w:t>A</w:t>
      </w:r>
      <w:r w:rsidR="00A921F1" w:rsidRPr="00374369">
        <w:rPr>
          <w:rFonts w:ascii="Times New Roman" w:hAnsi="Times New Roman"/>
          <w:b/>
        </w:rPr>
        <w:t>L REEXAMINATION [24</w:t>
      </w:r>
      <w:r w:rsidR="00155607" w:rsidRPr="00374369">
        <w:rPr>
          <w:rFonts w:ascii="Times New Roman" w:hAnsi="Times New Roman"/>
          <w:b/>
        </w:rPr>
        <w:t> </w:t>
      </w:r>
      <w:r w:rsidR="00A921F1" w:rsidRPr="00374369">
        <w:rPr>
          <w:rFonts w:ascii="Times New Roman" w:hAnsi="Times New Roman"/>
          <w:b/>
        </w:rPr>
        <w:t>CFR</w:t>
      </w:r>
      <w:r w:rsidR="00155607" w:rsidRPr="00374369">
        <w:rPr>
          <w:rFonts w:ascii="Times New Roman" w:hAnsi="Times New Roman"/>
          <w:b/>
        </w:rPr>
        <w:t> </w:t>
      </w:r>
      <w:r w:rsidR="00A921F1" w:rsidRPr="00374369">
        <w:rPr>
          <w:rFonts w:ascii="Times New Roman" w:hAnsi="Times New Roman"/>
          <w:b/>
        </w:rPr>
        <w:t>5.609(C)(2) and Notice PIH 2023-27]</w:t>
      </w:r>
    </w:p>
    <w:p w14:paraId="314FCD7B" w14:textId="77777777" w:rsidR="00A921F1" w:rsidRPr="00374369" w:rsidRDefault="00A921F1" w:rsidP="00155607">
      <w:pPr>
        <w:spacing w:before="120"/>
        <w:rPr>
          <w:rFonts w:ascii="Times New Roman" w:hAnsi="Times New Roman"/>
        </w:rPr>
      </w:pPr>
      <w:r w:rsidRPr="00374369">
        <w:rPr>
          <w:rFonts w:ascii="Times New Roman" w:hAnsi="Times New Roman"/>
        </w:rPr>
        <w:t>Except when using streamlined or Safe Harbor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5D8AB9F5" w14:textId="77777777" w:rsidR="00A921F1" w:rsidRPr="00374369" w:rsidRDefault="00E119B1" w:rsidP="001556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A921F1" w:rsidRPr="00374369">
        <w:rPr>
          <w:rFonts w:ascii="Times New Roman" w:hAnsi="Times New Roman"/>
          <w:b/>
          <w:u w:val="single"/>
        </w:rPr>
        <w:t>Decision Point</w:t>
      </w:r>
      <w:r w:rsidR="00A921F1" w:rsidRPr="00374369">
        <w:rPr>
          <w:rFonts w:ascii="Times New Roman" w:hAnsi="Times New Roman"/>
          <w:b/>
        </w:rPr>
        <w:t xml:space="preserve">: Will the PHA use streamlined determinations of income and determinations of income from means-tested federal assistance programs? </w:t>
      </w:r>
    </w:p>
    <w:p w14:paraId="2E0CC76B" w14:textId="77777777" w:rsidR="00A921F1" w:rsidRPr="00374369" w:rsidRDefault="00A921F1" w:rsidP="00155607">
      <w:pPr>
        <w:spacing w:before="120"/>
        <w:ind w:left="720"/>
        <w:rPr>
          <w:rFonts w:ascii="Times New Roman" w:hAnsi="Times New Roman"/>
          <w:u w:val="single"/>
        </w:rPr>
      </w:pPr>
      <w:r w:rsidRPr="00374369">
        <w:rPr>
          <w:rFonts w:ascii="Times New Roman" w:hAnsi="Times New Roman"/>
          <w:u w:val="single"/>
        </w:rPr>
        <w:t>Things to Consider</w:t>
      </w:r>
    </w:p>
    <w:p w14:paraId="3B4B1E6D" w14:textId="77777777" w:rsidR="00A921F1" w:rsidRPr="00374369" w:rsidRDefault="00A921F1" w:rsidP="001A5BA3">
      <w:pPr>
        <w:numPr>
          <w:ilvl w:val="0"/>
          <w:numId w:val="8"/>
        </w:numPr>
        <w:tabs>
          <w:tab w:val="clear" w:pos="1440"/>
        </w:tabs>
        <w:spacing w:before="120"/>
        <w:ind w:left="1080"/>
        <w:rPr>
          <w:rFonts w:ascii="Times New Roman" w:hAnsi="Times New Roman"/>
        </w:rPr>
      </w:pPr>
      <w:r w:rsidRPr="00374369">
        <w:rPr>
          <w:rFonts w:ascii="Times New Roman" w:hAnsi="Times New Roman"/>
        </w:rPr>
        <w:t xml:space="preserve">The PHA identifies in Chapter 7 whether or not it will use streamlined income determinations or Safe Harbor determinations from means-tested federal assistance programs. If the PHA adopts the default policy to use these methods of verification, the PHA should include a policy in Chapter 11 stating that the income calculation methods used at annual </w:t>
      </w:r>
      <w:r w:rsidR="006638DA" w:rsidRPr="00374369">
        <w:rPr>
          <w:rFonts w:ascii="Times New Roman" w:hAnsi="Times New Roman"/>
        </w:rPr>
        <w:t xml:space="preserve">reexamination </w:t>
      </w:r>
      <w:r w:rsidRPr="00374369">
        <w:rPr>
          <w:rFonts w:ascii="Times New Roman" w:hAnsi="Times New Roman"/>
        </w:rPr>
        <w:t xml:space="preserve">as outlined in the chapter do not apply to those methods. </w:t>
      </w:r>
    </w:p>
    <w:p w14:paraId="4BDB0B2C" w14:textId="77777777" w:rsidR="00A921F1" w:rsidRPr="00374369" w:rsidRDefault="00A921F1" w:rsidP="001A5BA3">
      <w:pPr>
        <w:numPr>
          <w:ilvl w:val="0"/>
          <w:numId w:val="8"/>
        </w:numPr>
        <w:tabs>
          <w:tab w:val="clear" w:pos="1440"/>
        </w:tabs>
        <w:spacing w:before="120"/>
        <w:ind w:left="1080"/>
        <w:rPr>
          <w:rFonts w:ascii="Times New Roman" w:hAnsi="Times New Roman"/>
        </w:rPr>
      </w:pPr>
      <w:r w:rsidRPr="00374369">
        <w:rPr>
          <w:rFonts w:ascii="Times New Roman" w:hAnsi="Times New Roman"/>
        </w:rPr>
        <w:t xml:space="preserve">If the PHA does not adopt such policies, the PHA may delete the policy decision point since all determinations will be made in accordance with the methods outlined in the chapter.  </w:t>
      </w:r>
    </w:p>
    <w:p w14:paraId="2D486D14" w14:textId="77777777" w:rsidR="00A921F1" w:rsidRPr="00374369" w:rsidRDefault="00A921F1" w:rsidP="00155607">
      <w:pPr>
        <w:keepNext/>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policy are needed.</w:t>
      </w:r>
    </w:p>
    <w:p w14:paraId="4E8D66CA" w14:textId="77777777" w:rsidR="00A921F1" w:rsidRPr="00374369" w:rsidRDefault="00A921F1" w:rsidP="00155607">
      <w:pPr>
        <w:spacing w:before="120"/>
        <w:ind w:left="1800"/>
        <w:rPr>
          <w:rFonts w:ascii="Times New Roman" w:hAnsi="Times New Roman"/>
        </w:rPr>
      </w:pPr>
      <w:r w:rsidRPr="00374369">
        <w:rPr>
          <w:rFonts w:ascii="Times New Roman" w:hAnsi="Times New Roman"/>
        </w:rPr>
        <w:t>When income is calculated using a streamlined income determination or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p w14:paraId="21AD3B03" w14:textId="77777777" w:rsidR="00A921F1" w:rsidRPr="00374369" w:rsidRDefault="00A921F1" w:rsidP="00155607">
      <w:pPr>
        <w:keepNext/>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0DBD9D96" w14:textId="77777777" w:rsidR="003440EC" w:rsidRPr="00374369" w:rsidRDefault="00A921F1" w:rsidP="009B5BA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8E3B9B" w:rsidRPr="00374369">
        <w:rPr>
          <w:rFonts w:ascii="Times New Roman" w:hAnsi="Times New Roman"/>
          <w:b/>
        </w:rPr>
        <w:t>F</w:t>
      </w:r>
      <w:r w:rsidR="003440EC" w:rsidRPr="00374369">
        <w:rPr>
          <w:rFonts w:ascii="Times New Roman" w:hAnsi="Times New Roman"/>
          <w:b/>
        </w:rPr>
        <w:t>. EFFECTIVE DATES</w:t>
      </w:r>
    </w:p>
    <w:p w14:paraId="3E533F83" w14:textId="77777777" w:rsidR="006D139C" w:rsidRPr="00374369" w:rsidRDefault="006D139C" w:rsidP="006D139C">
      <w:pPr>
        <w:spacing w:before="120"/>
        <w:rPr>
          <w:rFonts w:ascii="Times New Roman" w:hAnsi="Times New Roman"/>
        </w:rPr>
      </w:pPr>
      <w:r w:rsidRPr="00374369">
        <w:rPr>
          <w:rFonts w:ascii="Times New Roman" w:hAnsi="Times New Roman"/>
        </w:rPr>
        <w:t>The PHA must establish policies concerning the effective date of changes that result from an annual reexamination [24 CFR 982.516].</w:t>
      </w:r>
    </w:p>
    <w:p w14:paraId="1AB84B06" w14:textId="77777777" w:rsidR="003440EC" w:rsidRPr="00374369" w:rsidRDefault="00E119B1" w:rsidP="004B1772">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How will the PHA determine the effective dates for annual reexaminations?</w:t>
      </w:r>
      <w:r w:rsidR="00C32EA2" w:rsidRPr="00374369">
        <w:rPr>
          <w:rFonts w:ascii="Times New Roman" w:hAnsi="Times New Roman"/>
          <w:b/>
        </w:rPr>
        <w:t xml:space="preserve"> </w:t>
      </w:r>
    </w:p>
    <w:p w14:paraId="2B22F521" w14:textId="77777777" w:rsidR="003440EC" w:rsidRPr="00374369" w:rsidRDefault="003440EC" w:rsidP="004B1772">
      <w:pPr>
        <w:spacing w:before="120"/>
        <w:ind w:left="720"/>
        <w:rPr>
          <w:rFonts w:ascii="Times New Roman" w:hAnsi="Times New Roman"/>
          <w:u w:val="single"/>
        </w:rPr>
      </w:pPr>
      <w:r w:rsidRPr="00374369">
        <w:rPr>
          <w:rFonts w:ascii="Times New Roman" w:hAnsi="Times New Roman"/>
          <w:u w:val="single"/>
        </w:rPr>
        <w:t>Things to Consider</w:t>
      </w:r>
    </w:p>
    <w:p w14:paraId="7722C58E" w14:textId="77777777" w:rsidR="003440EC" w:rsidRPr="00374369" w:rsidRDefault="003440EC"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The model plan assumes that 30 days can be considered adequate notice. However, state and local laws may require notice of more than 30 days for rent increases. If this is the case in your state, you will need to edit the model plan accordingly.</w:t>
      </w:r>
    </w:p>
    <w:p w14:paraId="0C01DF3C" w14:textId="77777777" w:rsidR="003440EC" w:rsidRPr="00374369" w:rsidRDefault="003440EC"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model plan also accounts for the fact that the effective date of a change will not always be based on the anniversary date. </w:t>
      </w:r>
    </w:p>
    <w:p w14:paraId="3EDDC402" w14:textId="77777777" w:rsidR="003440EC" w:rsidRPr="00374369" w:rsidRDefault="003440EC"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final point in the model plan addresses how the PHA will determine whether any delay in processing a reexamination was caused by the family. </w:t>
      </w:r>
    </w:p>
    <w:p w14:paraId="5CB557F1" w14:textId="77777777" w:rsidR="00533309" w:rsidRPr="00374369" w:rsidRDefault="00533309"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your PHA does not conduct annual reexaminations </w:t>
      </w:r>
      <w:r w:rsidR="001400E5" w:rsidRPr="00374369">
        <w:rPr>
          <w:rFonts w:ascii="Times New Roman" w:hAnsi="Times New Roman"/>
        </w:rPr>
        <w:t xml:space="preserve">when </w:t>
      </w:r>
      <w:r w:rsidRPr="00374369">
        <w:rPr>
          <w:rFonts w:ascii="Times New Roman" w:hAnsi="Times New Roman"/>
        </w:rPr>
        <w:t xml:space="preserve">a family moves to </w:t>
      </w:r>
      <w:r w:rsidR="001400E5" w:rsidRPr="00374369">
        <w:rPr>
          <w:rFonts w:ascii="Times New Roman" w:hAnsi="Times New Roman"/>
        </w:rPr>
        <w:t>a new unit, select Option 2. This option simply deletes the exception to annual reexamination effective dates as a result of a move.</w:t>
      </w:r>
    </w:p>
    <w:p w14:paraId="33FBA2E0" w14:textId="77777777" w:rsidR="003440EC" w:rsidRPr="00374369" w:rsidRDefault="009B5BA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57A43B8C" w14:textId="77777777" w:rsidR="00AE1B3B" w:rsidRPr="00374369" w:rsidRDefault="00AE1B3B" w:rsidP="004B1772">
      <w:pPr>
        <w:spacing w:before="120"/>
        <w:ind w:left="1800"/>
        <w:rPr>
          <w:rFonts w:ascii="Times New Roman" w:hAnsi="Times New Roman"/>
        </w:rPr>
      </w:pPr>
      <w:r w:rsidRPr="00374369">
        <w:rPr>
          <w:rFonts w:ascii="Times New Roman" w:hAnsi="Times New Roman"/>
        </w:rPr>
        <w:t xml:space="preserve">In general, an </w:t>
      </w:r>
      <w:r w:rsidRPr="00374369">
        <w:rPr>
          <w:rFonts w:ascii="Times New Roman" w:hAnsi="Times New Roman"/>
          <w:i/>
        </w:rPr>
        <w:t>increase</w:t>
      </w:r>
      <w:r w:rsidRPr="00374369">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528D5156" w14:textId="77777777" w:rsidR="00AE1B3B" w:rsidRPr="00374369" w:rsidRDefault="00AE1B3B" w:rsidP="004B1772">
      <w:pPr>
        <w:spacing w:before="120"/>
        <w:ind w:left="2520"/>
        <w:rPr>
          <w:rFonts w:ascii="Times New Roman" w:hAnsi="Times New Roman"/>
        </w:rPr>
      </w:pPr>
      <w:r w:rsidRPr="00374369">
        <w:rPr>
          <w:rFonts w:ascii="Times New Roman" w:hAnsi="Times New Roman"/>
        </w:rPr>
        <w:t>If less than 30 days remain before the scheduled effective date, the increase will take effect on the first of the month following the end of the 30-day notice period</w:t>
      </w:r>
      <w:r w:rsidR="00C30751" w:rsidRPr="00374369">
        <w:rPr>
          <w:rFonts w:ascii="Times New Roman" w:hAnsi="Times New Roman"/>
        </w:rPr>
        <w:t xml:space="preserve">. </w:t>
      </w:r>
    </w:p>
    <w:p w14:paraId="1276242A" w14:textId="77777777" w:rsidR="00AE1B3B" w:rsidRPr="00374369" w:rsidRDefault="00AE1B3B" w:rsidP="004B1772">
      <w:pPr>
        <w:spacing w:before="120"/>
        <w:ind w:left="2520"/>
        <w:rPr>
          <w:rFonts w:ascii="Times New Roman" w:hAnsi="Times New Roman"/>
        </w:rPr>
      </w:pPr>
      <w:bookmarkStart w:id="0" w:name="OLE_LINK1"/>
      <w:bookmarkStart w:id="1" w:name="OLE_LINK2"/>
      <w:r w:rsidRPr="00374369">
        <w:rPr>
          <w:rFonts w:ascii="Times New Roman" w:hAnsi="Times New Roman"/>
        </w:rPr>
        <w:t>If a family moves to a new unit, the increase will take effect on the effective date of the new lease and HAP contract, and no 30-day notice is required.</w:t>
      </w:r>
    </w:p>
    <w:bookmarkEnd w:id="0"/>
    <w:bookmarkEnd w:id="1"/>
    <w:p w14:paraId="59562384" w14:textId="77777777" w:rsidR="00AE1B3B" w:rsidRPr="00374369" w:rsidRDefault="00AE1B3B" w:rsidP="004B1772">
      <w:pPr>
        <w:spacing w:before="120"/>
        <w:ind w:left="2520"/>
        <w:rPr>
          <w:rFonts w:ascii="Times New Roman" w:hAnsi="Times New Roman"/>
        </w:rPr>
      </w:pPr>
      <w:r w:rsidRPr="00374369">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589D6B00" w14:textId="77777777" w:rsidR="00AE1B3B" w:rsidRPr="00374369" w:rsidRDefault="00AE1B3B" w:rsidP="004B1772">
      <w:pPr>
        <w:pStyle w:val="MarginBulletChar"/>
        <w:numPr>
          <w:ilvl w:val="0"/>
          <w:numId w:val="0"/>
        </w:numPr>
        <w:tabs>
          <w:tab w:val="clear" w:pos="360"/>
          <w:tab w:val="clear" w:pos="1080"/>
        </w:tabs>
        <w:ind w:left="2520"/>
      </w:pPr>
      <w:r w:rsidRPr="00374369">
        <w:t xml:space="preserve">If the family causes a delay in processing the annual reexamination, </w:t>
      </w:r>
      <w:r w:rsidRPr="00374369">
        <w:rPr>
          <w:i/>
        </w:rPr>
        <w:t>increases</w:t>
      </w:r>
      <w:r w:rsidRPr="00374369">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2A1EB5FE" w14:textId="77777777" w:rsidR="00AE1B3B" w:rsidRPr="00374369" w:rsidRDefault="00AE1B3B" w:rsidP="004B1772">
      <w:pPr>
        <w:spacing w:before="120"/>
        <w:ind w:left="1800"/>
        <w:rPr>
          <w:rFonts w:ascii="Times New Roman" w:hAnsi="Times New Roman"/>
        </w:rPr>
      </w:pPr>
      <w:r w:rsidRPr="00374369">
        <w:rPr>
          <w:rFonts w:ascii="Times New Roman" w:hAnsi="Times New Roman"/>
        </w:rPr>
        <w:t xml:space="preserve">In general, a </w:t>
      </w:r>
      <w:r w:rsidRPr="00374369">
        <w:rPr>
          <w:rFonts w:ascii="Times New Roman" w:hAnsi="Times New Roman"/>
          <w:i/>
        </w:rPr>
        <w:t>decrease</w:t>
      </w:r>
      <w:r w:rsidRPr="00374369">
        <w:rPr>
          <w:rFonts w:ascii="Times New Roman" w:hAnsi="Times New Roman"/>
        </w:rPr>
        <w:t xml:space="preserve"> in the family share of the rent that results from an annual reexamination will take effect on the family’s anniversary date.</w:t>
      </w:r>
    </w:p>
    <w:p w14:paraId="7738A6B0" w14:textId="77777777" w:rsidR="00AE1B3B" w:rsidRPr="00374369" w:rsidRDefault="00AE1B3B" w:rsidP="002B081E">
      <w:pPr>
        <w:spacing w:before="120"/>
        <w:ind w:left="2520"/>
        <w:rPr>
          <w:rFonts w:ascii="Times New Roman" w:hAnsi="Times New Roman"/>
        </w:rPr>
      </w:pPr>
      <w:r w:rsidRPr="00374369">
        <w:rPr>
          <w:rFonts w:ascii="Times New Roman" w:hAnsi="Times New Roman"/>
        </w:rPr>
        <w:t>If a family moves to a new unit, the decrease will take effect on the effective date of the new lease and HAP contract.</w:t>
      </w:r>
    </w:p>
    <w:p w14:paraId="535FB0D6" w14:textId="77777777" w:rsidR="00AE1B3B" w:rsidRPr="00374369" w:rsidRDefault="00AE1B3B" w:rsidP="002B081E">
      <w:pPr>
        <w:spacing w:before="120"/>
        <w:ind w:left="2520"/>
        <w:rPr>
          <w:rFonts w:ascii="Times New Roman" w:hAnsi="Times New Roman"/>
        </w:rPr>
      </w:pPr>
      <w:r w:rsidRPr="00374369">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190FE82C" w14:textId="77777777" w:rsidR="00AE1B3B" w:rsidRPr="00374369" w:rsidRDefault="00AE1B3B" w:rsidP="002B081E">
      <w:pPr>
        <w:spacing w:before="120"/>
        <w:ind w:left="2520"/>
        <w:rPr>
          <w:rFonts w:ascii="Times New Roman" w:hAnsi="Times New Roman"/>
        </w:rPr>
      </w:pPr>
      <w:r w:rsidRPr="00374369">
        <w:rPr>
          <w:rFonts w:ascii="Times New Roman" w:hAnsi="Times New Roman"/>
        </w:rPr>
        <w:t xml:space="preserve">If the family causes a delay in processing the annual reexamination, </w:t>
      </w:r>
      <w:r w:rsidRPr="00374369">
        <w:rPr>
          <w:rFonts w:ascii="Times New Roman" w:hAnsi="Times New Roman"/>
          <w:i/>
          <w:iCs/>
        </w:rPr>
        <w:t>d</w:t>
      </w:r>
      <w:r w:rsidRPr="00374369">
        <w:rPr>
          <w:rFonts w:ascii="Times New Roman" w:hAnsi="Times New Roman"/>
          <w:i/>
        </w:rPr>
        <w:t>ecreases</w:t>
      </w:r>
      <w:r w:rsidRPr="00374369">
        <w:rPr>
          <w:rFonts w:ascii="Times New Roman" w:hAnsi="Times New Roman"/>
        </w:rPr>
        <w:t xml:space="preserve"> in the family share of the rent will be applied prospectively from the first day of the month following completion of the reexamination processing. </w:t>
      </w:r>
    </w:p>
    <w:p w14:paraId="124A9F14" w14:textId="77777777" w:rsidR="00AE1B3B" w:rsidRPr="00374369" w:rsidRDefault="00AE1B3B" w:rsidP="002B081E">
      <w:pPr>
        <w:spacing w:before="120"/>
        <w:ind w:left="1800"/>
        <w:rPr>
          <w:rFonts w:ascii="Times New Roman" w:hAnsi="Times New Roman"/>
        </w:rPr>
      </w:pPr>
      <w:r w:rsidRPr="00374369">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53C5737E" w14:textId="77777777" w:rsidR="001400E5" w:rsidRPr="00374369" w:rsidRDefault="009B5BA4" w:rsidP="001400E5">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1400E5" w:rsidRPr="00374369">
        <w:rPr>
          <w:rFonts w:ascii="Times New Roman" w:hAnsi="Times New Roman"/>
          <w:sz w:val="44"/>
          <w:szCs w:val="44"/>
        </w:rPr>
        <w:lastRenderedPageBreak/>
        <w:sym w:font="Wingdings" w:char="F0A8"/>
      </w:r>
      <w:r w:rsidR="001400E5" w:rsidRPr="00374369">
        <w:rPr>
          <w:rFonts w:ascii="Times New Roman" w:hAnsi="Times New Roman"/>
        </w:rPr>
        <w:tab/>
      </w:r>
      <w:r w:rsidR="001400E5" w:rsidRPr="00374369">
        <w:rPr>
          <w:rFonts w:ascii="Times New Roman" w:hAnsi="Times New Roman"/>
          <w:i/>
          <w:u w:val="single"/>
        </w:rPr>
        <w:t>Option 2</w:t>
      </w:r>
      <w:r w:rsidR="001400E5" w:rsidRPr="00374369">
        <w:rPr>
          <w:rFonts w:ascii="Times New Roman" w:hAnsi="Times New Roman"/>
          <w:i/>
        </w:rPr>
        <w:t>: Delete the model plan language and substitute the language shown below if your PHA does not conduct annual reexaminations when a family moves to a new unit.</w:t>
      </w:r>
    </w:p>
    <w:p w14:paraId="58EC8F93" w14:textId="77777777" w:rsidR="001400E5" w:rsidRPr="00374369" w:rsidRDefault="001400E5" w:rsidP="001400E5">
      <w:pPr>
        <w:spacing w:before="120"/>
        <w:ind w:left="1800"/>
        <w:rPr>
          <w:rFonts w:ascii="Times New Roman" w:hAnsi="Times New Roman"/>
        </w:rPr>
      </w:pPr>
      <w:r w:rsidRPr="00374369">
        <w:rPr>
          <w:rFonts w:ascii="Times New Roman" w:hAnsi="Times New Roman"/>
        </w:rPr>
        <w:t xml:space="preserve">In general, an </w:t>
      </w:r>
      <w:r w:rsidRPr="00374369">
        <w:rPr>
          <w:rFonts w:ascii="Times New Roman" w:hAnsi="Times New Roman"/>
          <w:i/>
        </w:rPr>
        <w:t>increase</w:t>
      </w:r>
      <w:r w:rsidRPr="00374369">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064CDC56" w14:textId="77777777" w:rsidR="001400E5" w:rsidRPr="00374369" w:rsidRDefault="001400E5" w:rsidP="001400E5">
      <w:pPr>
        <w:spacing w:before="120"/>
        <w:ind w:left="2520"/>
        <w:rPr>
          <w:rFonts w:ascii="Times New Roman" w:hAnsi="Times New Roman"/>
        </w:rPr>
      </w:pPr>
      <w:r w:rsidRPr="00374369">
        <w:rPr>
          <w:rFonts w:ascii="Times New Roman" w:hAnsi="Times New Roman"/>
        </w:rPr>
        <w:t xml:space="preserve">If less than 30 days remain before the scheduled effective date, the increase will take effect on the first of the month following the end of the 30-day notice period. </w:t>
      </w:r>
    </w:p>
    <w:p w14:paraId="4DAD923A"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16CFA3BF" w14:textId="77777777" w:rsidR="001400E5" w:rsidRPr="00374369" w:rsidRDefault="001400E5" w:rsidP="001400E5">
      <w:pPr>
        <w:pStyle w:val="MarginBulletChar"/>
        <w:numPr>
          <w:ilvl w:val="0"/>
          <w:numId w:val="0"/>
        </w:numPr>
        <w:tabs>
          <w:tab w:val="clear" w:pos="360"/>
          <w:tab w:val="clear" w:pos="1080"/>
        </w:tabs>
        <w:ind w:left="2520"/>
      </w:pPr>
      <w:r w:rsidRPr="00374369">
        <w:t xml:space="preserve">If the family causes a delay in processing the annual reexamination, </w:t>
      </w:r>
      <w:r w:rsidRPr="00374369">
        <w:rPr>
          <w:i/>
        </w:rPr>
        <w:t>increases</w:t>
      </w:r>
      <w:r w:rsidRPr="00374369">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36C9A6B6" w14:textId="77777777" w:rsidR="001400E5" w:rsidRPr="00374369" w:rsidRDefault="001400E5" w:rsidP="001400E5">
      <w:pPr>
        <w:spacing w:before="120"/>
        <w:ind w:left="1800"/>
        <w:rPr>
          <w:rFonts w:ascii="Times New Roman" w:hAnsi="Times New Roman"/>
        </w:rPr>
      </w:pPr>
      <w:r w:rsidRPr="00374369">
        <w:rPr>
          <w:rFonts w:ascii="Times New Roman" w:hAnsi="Times New Roman"/>
        </w:rPr>
        <w:t xml:space="preserve">In general, a </w:t>
      </w:r>
      <w:r w:rsidRPr="00374369">
        <w:rPr>
          <w:rFonts w:ascii="Times New Roman" w:hAnsi="Times New Roman"/>
          <w:i/>
        </w:rPr>
        <w:t>decrease</w:t>
      </w:r>
      <w:r w:rsidRPr="00374369">
        <w:rPr>
          <w:rFonts w:ascii="Times New Roman" w:hAnsi="Times New Roman"/>
        </w:rPr>
        <w:t xml:space="preserve"> in the family share of the rent that results from an annual reexamination will take effect on the family’s anniversary date.</w:t>
      </w:r>
    </w:p>
    <w:p w14:paraId="710D632A"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a family moves to a new unit, the decrease will take effect on the effective date of the new lease and HAP contract.</w:t>
      </w:r>
    </w:p>
    <w:p w14:paraId="29A2344D" w14:textId="77777777" w:rsidR="001400E5" w:rsidRPr="00374369" w:rsidRDefault="001400E5" w:rsidP="001400E5">
      <w:pPr>
        <w:spacing w:before="120"/>
        <w:ind w:left="2520"/>
        <w:rPr>
          <w:rFonts w:ascii="Times New Roman" w:hAnsi="Times New Roman"/>
        </w:rPr>
      </w:pPr>
      <w:r w:rsidRPr="00374369">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4EBD3322"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the family causes a delay in processing the annual reexamination, d</w:t>
      </w:r>
      <w:r w:rsidRPr="00374369">
        <w:rPr>
          <w:rFonts w:ascii="Times New Roman" w:hAnsi="Times New Roman"/>
          <w:i/>
        </w:rPr>
        <w:t>ecreases</w:t>
      </w:r>
      <w:r w:rsidRPr="00374369">
        <w:rPr>
          <w:rFonts w:ascii="Times New Roman" w:hAnsi="Times New Roman"/>
        </w:rPr>
        <w:t xml:space="preserve"> in the family share of the rent will be applied prospectively, from the first day of the month following completion of the reexamination processing. </w:t>
      </w:r>
    </w:p>
    <w:p w14:paraId="4B5F6BEE" w14:textId="77777777" w:rsidR="001400E5" w:rsidRPr="00374369" w:rsidRDefault="001400E5" w:rsidP="001400E5">
      <w:pPr>
        <w:spacing w:before="120"/>
        <w:ind w:left="1800"/>
        <w:rPr>
          <w:rFonts w:ascii="Times New Roman" w:hAnsi="Times New Roman"/>
        </w:rPr>
      </w:pPr>
      <w:r w:rsidRPr="00374369">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26BC555D"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1400E5"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2223AAB4" w14:textId="77777777" w:rsidR="003440EC" w:rsidRPr="00374369" w:rsidRDefault="009B5BA4" w:rsidP="00C32EA2">
      <w:pPr>
        <w:spacing w:before="240"/>
        <w:jc w:val="center"/>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PART II: INTERIM REEXAMINATIONS</w:t>
      </w:r>
      <w:r w:rsidR="006D139C" w:rsidRPr="00374369">
        <w:rPr>
          <w:rFonts w:ascii="Times New Roman" w:hAnsi="Times New Roman"/>
          <w:b/>
        </w:rPr>
        <w:t xml:space="preserve"> [24 CFR 982.516]</w:t>
      </w:r>
    </w:p>
    <w:p w14:paraId="4D586DAB" w14:textId="77777777" w:rsidR="003440EC" w:rsidRPr="00374369" w:rsidRDefault="003440EC" w:rsidP="00012D34">
      <w:pPr>
        <w:spacing w:before="240"/>
        <w:rPr>
          <w:rFonts w:ascii="Times New Roman" w:hAnsi="Times New Roman"/>
          <w:b/>
        </w:rPr>
      </w:pPr>
      <w:r w:rsidRPr="00374369">
        <w:rPr>
          <w:rFonts w:ascii="Times New Roman" w:hAnsi="Times New Roman"/>
          <w:b/>
        </w:rPr>
        <w:t>11-II.A. OVERVIEW</w:t>
      </w:r>
    </w:p>
    <w:p w14:paraId="54740E63" w14:textId="77777777" w:rsidR="003440EC" w:rsidRPr="00374369" w:rsidRDefault="003440EC" w:rsidP="00012D34">
      <w:pPr>
        <w:spacing w:before="120"/>
        <w:rPr>
          <w:rFonts w:ascii="Times New Roman" w:hAnsi="Times New Roman"/>
          <w:b/>
        </w:rPr>
      </w:pPr>
      <w:r w:rsidRPr="00374369">
        <w:rPr>
          <w:rFonts w:ascii="Times New Roman" w:hAnsi="Times New Roman"/>
        </w:rPr>
        <w:t xml:space="preserve">This section explains that HUD requires </w:t>
      </w:r>
      <w:r w:rsidR="00BC3825" w:rsidRPr="00374369">
        <w:rPr>
          <w:rFonts w:ascii="Times New Roman" w:hAnsi="Times New Roman"/>
        </w:rPr>
        <w:t xml:space="preserve">the family to report changes in family circumstances and requires </w:t>
      </w:r>
      <w:r w:rsidRPr="00374369">
        <w:rPr>
          <w:rFonts w:ascii="Times New Roman" w:hAnsi="Times New Roman"/>
        </w:rPr>
        <w:t>the PHA to conduct interim reexaminations in certain situations</w:t>
      </w:r>
      <w:r w:rsidR="00B94CDC" w:rsidRPr="00374369">
        <w:rPr>
          <w:rFonts w:ascii="Times New Roman" w:hAnsi="Times New Roman"/>
        </w:rPr>
        <w:t xml:space="preserve">. HUD also </w:t>
      </w:r>
      <w:r w:rsidRPr="00374369">
        <w:rPr>
          <w:rFonts w:ascii="Times New Roman" w:hAnsi="Times New Roman"/>
        </w:rPr>
        <w:t>requires the PHA to establish policies concerning whether to conduct interim reexaminations in other situations</w:t>
      </w:r>
      <w:r w:rsidR="00C30751" w:rsidRPr="00374369">
        <w:rPr>
          <w:rFonts w:ascii="Times New Roman" w:hAnsi="Times New Roman"/>
        </w:rPr>
        <w:t xml:space="preserve">. </w:t>
      </w:r>
      <w:r w:rsidRPr="00374369">
        <w:rPr>
          <w:rFonts w:ascii="Times New Roman" w:hAnsi="Times New Roman"/>
          <w:b/>
          <w:bCs/>
          <w:iCs/>
        </w:rPr>
        <w:t>No policy decisions are required.</w:t>
      </w:r>
    </w:p>
    <w:p w14:paraId="0358E0EF" w14:textId="77777777" w:rsidR="0022258B" w:rsidRPr="00374369" w:rsidRDefault="0022258B" w:rsidP="0022258B">
      <w:pPr>
        <w:spacing w:before="240"/>
        <w:rPr>
          <w:rFonts w:ascii="Times New Roman" w:hAnsi="Times New Roman"/>
          <w:b/>
        </w:rPr>
      </w:pPr>
      <w:r w:rsidRPr="00374369">
        <w:rPr>
          <w:rFonts w:ascii="Times New Roman" w:hAnsi="Times New Roman"/>
          <w:b/>
        </w:rPr>
        <w:t>11-II.B. CHANGES IN FAMILY</w:t>
      </w:r>
      <w:r w:rsidR="001037D8" w:rsidRPr="00374369">
        <w:rPr>
          <w:rFonts w:ascii="Times New Roman" w:hAnsi="Times New Roman"/>
          <w:b/>
        </w:rPr>
        <w:t xml:space="preserve"> AND HOUSEHOLD</w:t>
      </w:r>
      <w:r w:rsidRPr="00374369">
        <w:rPr>
          <w:rFonts w:ascii="Times New Roman" w:hAnsi="Times New Roman"/>
          <w:b/>
        </w:rPr>
        <w:t xml:space="preserve"> COMPOSITION</w:t>
      </w:r>
    </w:p>
    <w:p w14:paraId="03B9D2B2" w14:textId="77777777" w:rsidR="000D2C22" w:rsidRPr="00374369" w:rsidRDefault="000D2C22" w:rsidP="003A6800">
      <w:pPr>
        <w:spacing w:before="120"/>
        <w:rPr>
          <w:rFonts w:ascii="Times New Roman" w:hAnsi="Times New Roman"/>
          <w:b/>
        </w:rPr>
      </w:pPr>
      <w:r w:rsidRPr="00374369">
        <w:rPr>
          <w:rFonts w:ascii="Times New Roman" w:hAnsi="Times New Roman"/>
          <w:b/>
          <w:u w:val="single"/>
        </w:rPr>
        <w:t>Reporting</w:t>
      </w:r>
    </w:p>
    <w:p w14:paraId="0AD4AE0A" w14:textId="77777777" w:rsidR="0092260D" w:rsidRPr="00374369" w:rsidRDefault="00E119B1" w:rsidP="002B081E">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92260D" w:rsidRPr="00374369">
        <w:rPr>
          <w:rFonts w:ascii="Times New Roman" w:hAnsi="Times New Roman"/>
          <w:b/>
          <w:u w:val="single"/>
        </w:rPr>
        <w:t>Decision Point</w:t>
      </w:r>
      <w:r w:rsidR="0092260D" w:rsidRPr="00374369">
        <w:rPr>
          <w:rFonts w:ascii="Times New Roman" w:hAnsi="Times New Roman"/>
          <w:b/>
        </w:rPr>
        <w:t>: Will the PHA conduct interim reexaminations for all changes in family composition that occur between annual reexaminations?</w:t>
      </w:r>
      <w:r w:rsidR="00C32EA2" w:rsidRPr="00374369">
        <w:rPr>
          <w:rFonts w:ascii="Times New Roman" w:hAnsi="Times New Roman"/>
          <w:b/>
        </w:rPr>
        <w:t xml:space="preserve"> </w:t>
      </w:r>
    </w:p>
    <w:p w14:paraId="1C257207" w14:textId="77777777" w:rsidR="0092260D" w:rsidRPr="00374369" w:rsidRDefault="0092260D" w:rsidP="002B081E">
      <w:pPr>
        <w:spacing w:before="120"/>
        <w:ind w:left="720"/>
        <w:rPr>
          <w:rFonts w:ascii="Times New Roman" w:hAnsi="Times New Roman"/>
          <w:u w:val="single"/>
        </w:rPr>
      </w:pPr>
      <w:r w:rsidRPr="00374369">
        <w:rPr>
          <w:rFonts w:ascii="Times New Roman" w:hAnsi="Times New Roman"/>
          <w:u w:val="single"/>
        </w:rPr>
        <w:t>Things to Consider</w:t>
      </w:r>
    </w:p>
    <w:p w14:paraId="63943974" w14:textId="77777777" w:rsidR="0052025B" w:rsidRPr="00374369" w:rsidRDefault="000D31A2" w:rsidP="001A5BA3">
      <w:pPr>
        <w:numPr>
          <w:ilvl w:val="0"/>
          <w:numId w:val="5"/>
        </w:numPr>
        <w:tabs>
          <w:tab w:val="clear" w:pos="792"/>
        </w:tabs>
        <w:spacing w:before="120"/>
        <w:ind w:left="1080" w:hanging="450"/>
        <w:rPr>
          <w:rFonts w:ascii="Times New Roman" w:hAnsi="Times New Roman"/>
        </w:rPr>
      </w:pPr>
      <w:r w:rsidRPr="00374369">
        <w:rPr>
          <w:rFonts w:ascii="Times New Roman" w:hAnsi="Times New Roman"/>
        </w:rPr>
        <w:t>The PHA must adopt policies prescribing when and under what conditions the family must report changes in family composition</w:t>
      </w:r>
      <w:r w:rsidR="005955EB" w:rsidRPr="00374369">
        <w:rPr>
          <w:rFonts w:ascii="Times New Roman" w:hAnsi="Times New Roman"/>
        </w:rPr>
        <w:t>.</w:t>
      </w:r>
      <w:r w:rsidRPr="00374369">
        <w:rPr>
          <w:rFonts w:ascii="Times New Roman" w:hAnsi="Times New Roman"/>
        </w:rPr>
        <w:t xml:space="preserve"> </w:t>
      </w:r>
      <w:r w:rsidR="0052025B" w:rsidRPr="00374369">
        <w:rPr>
          <w:rFonts w:ascii="Times New Roman" w:hAnsi="Times New Roman"/>
        </w:rPr>
        <w:t>PHAs must require families to report household composition changes; however, PHAs determine the timeframe in which reporting happens [Notice PIH 2023-27].</w:t>
      </w:r>
    </w:p>
    <w:p w14:paraId="486CF8D9" w14:textId="77777777" w:rsidR="00F55E0A" w:rsidRPr="00374369" w:rsidRDefault="00F55E0A"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At any time, the family may request an</w:t>
      </w:r>
      <w:r w:rsidR="001676AA" w:rsidRPr="00374369">
        <w:rPr>
          <w:rFonts w:ascii="Times New Roman" w:hAnsi="Times New Roman"/>
        </w:rPr>
        <w:t xml:space="preserve"> </w:t>
      </w:r>
      <w:r w:rsidRPr="00374369">
        <w:rPr>
          <w:rFonts w:ascii="Times New Roman" w:hAnsi="Times New Roman"/>
        </w:rPr>
        <w:t>interim determination of family income or composition because of any changes since the last determination. The PHA must make the</w:t>
      </w:r>
      <w:r w:rsidR="001676AA" w:rsidRPr="00374369">
        <w:rPr>
          <w:rFonts w:ascii="Times New Roman" w:hAnsi="Times New Roman"/>
        </w:rPr>
        <w:t xml:space="preserve"> </w:t>
      </w:r>
      <w:r w:rsidRPr="00374369">
        <w:rPr>
          <w:rFonts w:ascii="Times New Roman" w:hAnsi="Times New Roman"/>
        </w:rPr>
        <w:t>interim determination within a reasonable time after the family request. (24</w:t>
      </w:r>
      <w:r w:rsidR="007F2DC7" w:rsidRPr="00374369">
        <w:rPr>
          <w:rFonts w:ascii="Times New Roman" w:hAnsi="Times New Roman"/>
        </w:rPr>
        <w:t> </w:t>
      </w:r>
      <w:r w:rsidRPr="00374369">
        <w:rPr>
          <w:rFonts w:ascii="Times New Roman" w:hAnsi="Times New Roman"/>
        </w:rPr>
        <w:t>CFR 982.516 (b)(1).</w:t>
      </w:r>
    </w:p>
    <w:p w14:paraId="17937147" w14:textId="77777777" w:rsidR="0052025B" w:rsidRPr="00374369" w:rsidRDefault="0052025B" w:rsidP="001A5BA3">
      <w:pPr>
        <w:numPr>
          <w:ilvl w:val="0"/>
          <w:numId w:val="5"/>
        </w:numPr>
        <w:tabs>
          <w:tab w:val="clear" w:pos="792"/>
        </w:tabs>
        <w:spacing w:before="120"/>
        <w:ind w:left="1080" w:hanging="360"/>
        <w:rPr>
          <w:rFonts w:ascii="Times New Roman" w:hAnsi="Times New Roman"/>
        </w:rPr>
      </w:pPr>
      <w:r w:rsidRPr="00374369">
        <w:rPr>
          <w:rFonts w:ascii="Times New Roman" w:hAnsi="Times New Roman"/>
        </w:rPr>
        <w:t xml:space="preserve">For administrative ease and consistency, the policy regarding how long the family has to notify the PHA of changes in household composition, is consistent with similar policies elsewhere in the model policy (10 business days). </w:t>
      </w:r>
    </w:p>
    <w:p w14:paraId="0E6D7F79" w14:textId="77777777" w:rsidR="0092260D"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92260D" w:rsidRPr="00374369">
        <w:rPr>
          <w:rFonts w:ascii="Times New Roman" w:hAnsi="Times New Roman"/>
          <w:i/>
          <w:u w:val="single"/>
        </w:rPr>
        <w:t>Option 1</w:t>
      </w:r>
      <w:r w:rsidR="0092260D" w:rsidRPr="00374369">
        <w:rPr>
          <w:rFonts w:ascii="Times New Roman" w:hAnsi="Times New Roman"/>
          <w:i/>
        </w:rPr>
        <w:t>: Use the model plan language shown below. No changes to the model plan are required.</w:t>
      </w:r>
    </w:p>
    <w:p w14:paraId="19BFEDCC" w14:textId="77777777" w:rsidR="00383BCE" w:rsidRPr="00374369" w:rsidRDefault="00DD74C2" w:rsidP="00CE22C6">
      <w:pPr>
        <w:autoSpaceDE w:val="0"/>
        <w:autoSpaceDN w:val="0"/>
        <w:adjustRightInd w:val="0"/>
        <w:spacing w:before="120"/>
        <w:ind w:left="1800"/>
        <w:rPr>
          <w:rFonts w:ascii="Times New Roman" w:hAnsi="Times New Roman"/>
        </w:rPr>
      </w:pPr>
      <w:r w:rsidRPr="00374369">
        <w:rPr>
          <w:rFonts w:ascii="Times New Roman" w:hAnsi="Times New Roman"/>
        </w:rPr>
        <w:t xml:space="preserve">All families must report all changes in family and </w:t>
      </w:r>
      <w:r w:rsidR="001037D8" w:rsidRPr="00374369">
        <w:rPr>
          <w:rFonts w:ascii="Times New Roman" w:hAnsi="Times New Roman"/>
        </w:rPr>
        <w:t>household</w:t>
      </w:r>
      <w:r w:rsidR="0092260D" w:rsidRPr="00374369">
        <w:rPr>
          <w:rFonts w:ascii="Times New Roman" w:hAnsi="Times New Roman"/>
        </w:rPr>
        <w:t xml:space="preserve"> composition that occur between annual reexaminations.</w:t>
      </w:r>
    </w:p>
    <w:p w14:paraId="73125E5C" w14:textId="77777777" w:rsidR="00383BCE" w:rsidRPr="00374369" w:rsidRDefault="00383BCE" w:rsidP="00383BC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 xml:space="preserve">Option </w:t>
      </w:r>
      <w:r w:rsidR="00DD74C2" w:rsidRPr="00374369">
        <w:rPr>
          <w:rFonts w:ascii="Times New Roman" w:hAnsi="Times New Roman"/>
          <w:i/>
          <w:u w:val="single"/>
        </w:rPr>
        <w:t>2</w:t>
      </w:r>
      <w:r w:rsidRPr="00374369">
        <w:rPr>
          <w:rFonts w:ascii="Times New Roman" w:hAnsi="Times New Roman"/>
          <w:i/>
        </w:rPr>
        <w:t>: Use PHA-established policy. Edit the model plan language or delete it and insert the PHA’s policy.</w:t>
      </w:r>
    </w:p>
    <w:p w14:paraId="22BAD28E" w14:textId="77777777" w:rsidR="003440EC" w:rsidRPr="00374369" w:rsidRDefault="00074459" w:rsidP="00012D34">
      <w:pPr>
        <w:spacing w:before="12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 xml:space="preserve">New Family Members </w:t>
      </w:r>
      <w:r w:rsidR="003440EC" w:rsidRPr="00374369">
        <w:rPr>
          <w:rFonts w:ascii="Times New Roman" w:hAnsi="Times New Roman"/>
          <w:b/>
          <w:u w:val="single"/>
        </w:rPr>
        <w:t>Not</w:t>
      </w:r>
      <w:r w:rsidR="003440EC" w:rsidRPr="00374369">
        <w:rPr>
          <w:rFonts w:ascii="Times New Roman" w:hAnsi="Times New Roman"/>
          <w:b/>
        </w:rPr>
        <w:t xml:space="preserve"> Requiring </w:t>
      </w:r>
      <w:r w:rsidR="002B443E" w:rsidRPr="00374369">
        <w:rPr>
          <w:rFonts w:ascii="Times New Roman" w:hAnsi="Times New Roman"/>
          <w:b/>
        </w:rPr>
        <w:t xml:space="preserve">PHA </w:t>
      </w:r>
      <w:r w:rsidR="003440EC" w:rsidRPr="00374369">
        <w:rPr>
          <w:rFonts w:ascii="Times New Roman" w:hAnsi="Times New Roman"/>
          <w:b/>
        </w:rPr>
        <w:t>Approval</w:t>
      </w:r>
    </w:p>
    <w:p w14:paraId="742C510C" w14:textId="77777777" w:rsidR="00DD74C2" w:rsidRPr="00374369" w:rsidRDefault="00DD74C2" w:rsidP="00012D34">
      <w:pPr>
        <w:spacing w:before="120"/>
        <w:rPr>
          <w:rFonts w:ascii="Times New Roman" w:hAnsi="Times New Roman"/>
          <w:bCs/>
        </w:rPr>
      </w:pPr>
      <w:r w:rsidRPr="00374369">
        <w:rPr>
          <w:rFonts w:ascii="Times New Roman" w:hAnsi="Times New Roman"/>
          <w:bCs/>
        </w:rPr>
        <w:t xml:space="preserve">The addition of a family member as a result of birth, adoption, or court-awarded custody does not require PHA approval. However, the family is required to promptly notify the PHA of the addition. </w:t>
      </w:r>
      <w:r w:rsidRPr="00374369">
        <w:rPr>
          <w:rFonts w:ascii="Times New Roman" w:hAnsi="Times New Roman"/>
          <w:b/>
        </w:rPr>
        <w:t>No policy decisions are required.</w:t>
      </w:r>
    </w:p>
    <w:p w14:paraId="632E33CA" w14:textId="77777777" w:rsidR="003440EC" w:rsidRPr="00374369" w:rsidRDefault="003440EC" w:rsidP="00012D34">
      <w:pPr>
        <w:spacing w:before="120"/>
        <w:rPr>
          <w:rFonts w:ascii="Times New Roman" w:hAnsi="Times New Roman"/>
          <w:b/>
        </w:rPr>
      </w:pPr>
      <w:r w:rsidRPr="00374369">
        <w:rPr>
          <w:rFonts w:ascii="Times New Roman" w:hAnsi="Times New Roman"/>
          <w:b/>
        </w:rPr>
        <w:t xml:space="preserve">New Family </w:t>
      </w:r>
      <w:r w:rsidR="00694F67" w:rsidRPr="00374369">
        <w:rPr>
          <w:rFonts w:ascii="Times New Roman" w:hAnsi="Times New Roman"/>
          <w:b/>
        </w:rPr>
        <w:t xml:space="preserve">and Household </w:t>
      </w:r>
      <w:r w:rsidRPr="00374369">
        <w:rPr>
          <w:rFonts w:ascii="Times New Roman" w:hAnsi="Times New Roman"/>
          <w:b/>
        </w:rPr>
        <w:t>Members Requiring Approval</w:t>
      </w:r>
    </w:p>
    <w:p w14:paraId="7E85C517" w14:textId="77777777" w:rsidR="003440EC" w:rsidRPr="00374369" w:rsidRDefault="00E119B1"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How will the PHA treat requests to add a family </w:t>
      </w:r>
      <w:r w:rsidR="00694F67" w:rsidRPr="00374369">
        <w:rPr>
          <w:rFonts w:ascii="Times New Roman" w:hAnsi="Times New Roman"/>
          <w:b/>
        </w:rPr>
        <w:t xml:space="preserve">or household </w:t>
      </w:r>
      <w:r w:rsidR="003440EC" w:rsidRPr="00374369">
        <w:rPr>
          <w:rFonts w:ascii="Times New Roman" w:hAnsi="Times New Roman"/>
          <w:b/>
        </w:rPr>
        <w:t>member who must be approved by the PHA?</w:t>
      </w:r>
      <w:r w:rsidR="00C32EA2" w:rsidRPr="00374369">
        <w:rPr>
          <w:rFonts w:ascii="Times New Roman" w:hAnsi="Times New Roman"/>
          <w:b/>
        </w:rPr>
        <w:t xml:space="preserve"> </w:t>
      </w:r>
    </w:p>
    <w:p w14:paraId="6CE6F518" w14:textId="77777777" w:rsidR="003440EC" w:rsidRPr="00374369" w:rsidRDefault="003440EC" w:rsidP="00475544">
      <w:pPr>
        <w:spacing w:before="120"/>
        <w:ind w:left="720"/>
        <w:rPr>
          <w:rFonts w:ascii="Times New Roman" w:hAnsi="Times New Roman"/>
          <w:u w:val="single"/>
        </w:rPr>
      </w:pPr>
      <w:r w:rsidRPr="00374369">
        <w:rPr>
          <w:rFonts w:ascii="Times New Roman" w:hAnsi="Times New Roman"/>
          <w:u w:val="single"/>
        </w:rPr>
        <w:t>Things to Consider</w:t>
      </w:r>
    </w:p>
    <w:p w14:paraId="73558FBA" w14:textId="77777777" w:rsidR="003440EC" w:rsidRPr="00374369" w:rsidRDefault="003440EC" w:rsidP="001A5BA3">
      <w:pPr>
        <w:numPr>
          <w:ilvl w:val="0"/>
          <w:numId w:val="5"/>
        </w:numPr>
        <w:tabs>
          <w:tab w:val="clear" w:pos="792"/>
          <w:tab w:val="num" w:pos="1080"/>
        </w:tabs>
        <w:spacing w:before="120"/>
        <w:ind w:left="1080" w:hanging="360"/>
        <w:rPr>
          <w:rFonts w:ascii="Times New Roman" w:hAnsi="Times New Roman"/>
          <w:u w:val="single"/>
        </w:rPr>
      </w:pPr>
      <w:r w:rsidRPr="00374369">
        <w:rPr>
          <w:rFonts w:ascii="Times New Roman" w:hAnsi="Times New Roman"/>
        </w:rPr>
        <w:t xml:space="preserve">The model plan states that families must request permission to add a new family member when someone’s stay in the unit is expected to exceed the time frames that define what constitutes a guest. The policy is based on the definition of </w:t>
      </w:r>
      <w:r w:rsidRPr="00374369">
        <w:rPr>
          <w:rFonts w:ascii="Times New Roman" w:hAnsi="Times New Roman"/>
          <w:i/>
        </w:rPr>
        <w:t>guest</w:t>
      </w:r>
      <w:r w:rsidR="0058148C" w:rsidRPr="00374369">
        <w:rPr>
          <w:rFonts w:ascii="Times New Roman" w:hAnsi="Times New Roman"/>
        </w:rPr>
        <w:t xml:space="preserve"> </w:t>
      </w:r>
      <w:r w:rsidRPr="00374369">
        <w:rPr>
          <w:rFonts w:ascii="Times New Roman" w:hAnsi="Times New Roman"/>
        </w:rPr>
        <w:t>developed in Chapter 3. If a PHA chooses to change the de</w:t>
      </w:r>
      <w:r w:rsidR="00553408" w:rsidRPr="00374369">
        <w:rPr>
          <w:rFonts w:ascii="Times New Roman" w:hAnsi="Times New Roman"/>
        </w:rPr>
        <w:t xml:space="preserve">finition of </w:t>
      </w:r>
      <w:r w:rsidR="00553408" w:rsidRPr="00374369">
        <w:rPr>
          <w:rFonts w:ascii="Times New Roman" w:hAnsi="Times New Roman"/>
          <w:i/>
        </w:rPr>
        <w:t>guest</w:t>
      </w:r>
      <w:r w:rsidR="00553408" w:rsidRPr="00374369">
        <w:rPr>
          <w:rFonts w:ascii="Times New Roman" w:hAnsi="Times New Roman"/>
        </w:rPr>
        <w:t xml:space="preserve"> in Section 3-I.J</w:t>
      </w:r>
      <w:r w:rsidRPr="00374369">
        <w:rPr>
          <w:rFonts w:ascii="Times New Roman" w:hAnsi="Times New Roman"/>
        </w:rPr>
        <w:t>, the changes will need to be reflected in this section.</w:t>
      </w:r>
    </w:p>
    <w:p w14:paraId="3477D612" w14:textId="77777777" w:rsidR="0026156E" w:rsidRPr="00374369" w:rsidRDefault="00694F6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model plan requires families to request approval for new household members (live-in aide, foster child, foster adult) to reside in the unit but establishes a different standard for disapproving foster children and </w:t>
      </w:r>
      <w:r w:rsidR="001C1370" w:rsidRPr="00374369">
        <w:rPr>
          <w:rFonts w:ascii="Times New Roman" w:hAnsi="Times New Roman"/>
        </w:rPr>
        <w:t xml:space="preserve">foster </w:t>
      </w:r>
      <w:r w:rsidRPr="00374369">
        <w:rPr>
          <w:rFonts w:ascii="Times New Roman" w:hAnsi="Times New Roman"/>
        </w:rPr>
        <w:t>adults</w:t>
      </w:r>
      <w:r w:rsidR="001C1370" w:rsidRPr="00374369">
        <w:rPr>
          <w:rFonts w:ascii="Times New Roman" w:hAnsi="Times New Roman"/>
        </w:rPr>
        <w:t xml:space="preserve"> (based on space standards)</w:t>
      </w:r>
      <w:r w:rsidRPr="00374369">
        <w:rPr>
          <w:rFonts w:ascii="Times New Roman" w:hAnsi="Times New Roman"/>
        </w:rPr>
        <w:t xml:space="preserve"> than for family members and live-in aides</w:t>
      </w:r>
      <w:r w:rsidR="001C1370" w:rsidRPr="00374369">
        <w:rPr>
          <w:rFonts w:ascii="Times New Roman" w:hAnsi="Times New Roman"/>
        </w:rPr>
        <w:t xml:space="preserve">. </w:t>
      </w:r>
      <w:r w:rsidR="00FE68F1" w:rsidRPr="00374369">
        <w:rPr>
          <w:rFonts w:ascii="Times New Roman" w:hAnsi="Times New Roman"/>
        </w:rPr>
        <w:t>The addition of a f</w:t>
      </w:r>
      <w:r w:rsidR="001037D8" w:rsidRPr="00374369">
        <w:rPr>
          <w:rFonts w:ascii="Times New Roman" w:hAnsi="Times New Roman"/>
        </w:rPr>
        <w:t>oster child or foster adult</w:t>
      </w:r>
      <w:r w:rsidR="00FE68F1" w:rsidRPr="00374369">
        <w:rPr>
          <w:rFonts w:ascii="Times New Roman" w:hAnsi="Times New Roman"/>
        </w:rPr>
        <w:t xml:space="preserve"> will not be approved</w:t>
      </w:r>
      <w:r w:rsidR="001037D8" w:rsidRPr="00374369">
        <w:rPr>
          <w:rFonts w:ascii="Times New Roman" w:hAnsi="Times New Roman"/>
        </w:rPr>
        <w:t xml:space="preserve"> if it will cause a violation of space standards</w:t>
      </w:r>
      <w:r w:rsidR="00FE68F1" w:rsidRPr="00374369">
        <w:rPr>
          <w:rFonts w:ascii="Times New Roman" w:hAnsi="Times New Roman"/>
        </w:rPr>
        <w:t>, whereas if the addition of a new family member or live-in aide causes a violation of space standards, the family will be issued a voucher and required to move.</w:t>
      </w:r>
    </w:p>
    <w:p w14:paraId="745C41FC" w14:textId="77777777" w:rsidR="0026156E" w:rsidRPr="00374369" w:rsidRDefault="0026156E"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Section 3-I.K., </w:t>
      </w:r>
      <w:r w:rsidR="0058148C" w:rsidRPr="00374369">
        <w:rPr>
          <w:rFonts w:ascii="Times New Roman" w:hAnsi="Times New Roman"/>
        </w:rPr>
        <w:t>“</w:t>
      </w:r>
      <w:r w:rsidRPr="00374369">
        <w:rPr>
          <w:rFonts w:ascii="Times New Roman" w:hAnsi="Times New Roman"/>
        </w:rPr>
        <w:t>Foster Children and Foster Adults,</w:t>
      </w:r>
      <w:r w:rsidR="0058148C" w:rsidRPr="00374369">
        <w:rPr>
          <w:rFonts w:ascii="Times New Roman" w:hAnsi="Times New Roman"/>
        </w:rPr>
        <w:t>”</w:t>
      </w:r>
      <w:r w:rsidRPr="00374369">
        <w:rPr>
          <w:rFonts w:ascii="Times New Roman" w:hAnsi="Times New Roman"/>
        </w:rPr>
        <w:t xml:space="preserve"> includes a similar policy on the approval of foster children and adults. If changes are made to the policy here, changes must also be made to the policy in 3-I.K.</w:t>
      </w:r>
    </w:p>
    <w:p w14:paraId="125C4B66" w14:textId="77777777" w:rsidR="003440EC" w:rsidRPr="00374369" w:rsidRDefault="00D23F87" w:rsidP="001A5BA3">
      <w:pPr>
        <w:numPr>
          <w:ilvl w:val="0"/>
          <w:numId w:val="5"/>
        </w:numPr>
        <w:tabs>
          <w:tab w:val="clear" w:pos="792"/>
          <w:tab w:val="num" w:pos="1080"/>
        </w:tabs>
        <w:spacing w:before="120"/>
        <w:ind w:left="1080" w:hanging="360"/>
        <w:rPr>
          <w:rFonts w:ascii="Times New Roman" w:hAnsi="Times New Roman"/>
          <w:u w:val="single"/>
        </w:rPr>
      </w:pPr>
      <w:r w:rsidRPr="00374369">
        <w:rPr>
          <w:rFonts w:ascii="Times New Roman" w:hAnsi="Times New Roman"/>
        </w:rPr>
        <w:br w:type="page"/>
      </w:r>
      <w:r w:rsidR="003440EC" w:rsidRPr="00374369">
        <w:rPr>
          <w:rFonts w:ascii="Times New Roman" w:hAnsi="Times New Roman"/>
        </w:rPr>
        <w:lastRenderedPageBreak/>
        <w:t xml:space="preserve">The addition of a new family member </w:t>
      </w:r>
      <w:r w:rsidR="001C1370" w:rsidRPr="00374369">
        <w:rPr>
          <w:rFonts w:ascii="Times New Roman" w:hAnsi="Times New Roman"/>
        </w:rPr>
        <w:t xml:space="preserve">or live-in aide </w:t>
      </w:r>
      <w:r w:rsidR="003440EC" w:rsidRPr="00374369">
        <w:rPr>
          <w:rFonts w:ascii="Times New Roman" w:hAnsi="Times New Roman"/>
        </w:rPr>
        <w:t xml:space="preserve">could result in overcrowding according to </w:t>
      </w:r>
      <w:r w:rsidR="009B10D0" w:rsidRPr="00374369">
        <w:rPr>
          <w:rFonts w:ascii="Times New Roman" w:hAnsi="Times New Roman"/>
        </w:rPr>
        <w:t xml:space="preserve">space </w:t>
      </w:r>
      <w:r w:rsidR="003440EC" w:rsidRPr="00374369">
        <w:rPr>
          <w:rFonts w:ascii="Times New Roman" w:hAnsi="Times New Roman"/>
        </w:rPr>
        <w:t xml:space="preserve">standards. </w:t>
      </w:r>
      <w:r w:rsidR="00B94CDC" w:rsidRPr="00374369">
        <w:rPr>
          <w:rFonts w:ascii="Times New Roman" w:hAnsi="Times New Roman"/>
        </w:rPr>
        <w:t>T</w:t>
      </w:r>
      <w:r w:rsidR="003440EC" w:rsidRPr="00374369">
        <w:rPr>
          <w:rFonts w:ascii="Times New Roman" w:hAnsi="Times New Roman"/>
        </w:rPr>
        <w:t xml:space="preserve">he model policy states that the family will be informed of </w:t>
      </w:r>
      <w:r w:rsidR="00B94CDC" w:rsidRPr="00374369">
        <w:rPr>
          <w:rFonts w:ascii="Times New Roman" w:hAnsi="Times New Roman"/>
        </w:rPr>
        <w:t xml:space="preserve">any such </w:t>
      </w:r>
      <w:r w:rsidR="003440EC" w:rsidRPr="00374369">
        <w:rPr>
          <w:rFonts w:ascii="Times New Roman" w:hAnsi="Times New Roman"/>
        </w:rPr>
        <w:t>problem when the new family member is approved. If the PHA will use a separate process for informing the family of the problem, the model plan should be amended to reflect that policy.</w:t>
      </w:r>
    </w:p>
    <w:p w14:paraId="79C53C6D"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1EAC2087"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Families must request PHA approval to add a new family member</w:t>
      </w:r>
      <w:r w:rsidR="00D82D68" w:rsidRPr="00374369">
        <w:rPr>
          <w:rFonts w:ascii="Times New Roman" w:hAnsi="Times New Roman"/>
        </w:rPr>
        <w:t xml:space="preserve"> (other than due to birth, adoption, or court-awarded custody)</w:t>
      </w:r>
      <w:r w:rsidRPr="00374369">
        <w:rPr>
          <w:rFonts w:ascii="Times New Roman" w:hAnsi="Times New Roman"/>
        </w:rPr>
        <w:t xml:space="preserve">, live-in aide, foster child, or foster adult. This includes any person not on the lease who is expected to stay in the unit for more than 30 consecutive days or 90 cumulative days within a </w:t>
      </w:r>
      <w:r w:rsidR="0058148C" w:rsidRPr="00374369">
        <w:rPr>
          <w:rFonts w:ascii="Times New Roman" w:hAnsi="Times New Roman"/>
        </w:rPr>
        <w:t>12-</w:t>
      </w:r>
      <w:r w:rsidRPr="00374369">
        <w:rPr>
          <w:rFonts w:ascii="Times New Roman" w:hAnsi="Times New Roman"/>
        </w:rPr>
        <w:t>month period and therefore no longer qualifies as a “guest.” Requests must be made in writing and approved by the PHA prior to the individual moving in</w:t>
      </w:r>
      <w:r w:rsidR="0058148C" w:rsidRPr="00374369">
        <w:rPr>
          <w:rFonts w:ascii="Times New Roman" w:hAnsi="Times New Roman"/>
        </w:rPr>
        <w:t>to</w:t>
      </w:r>
      <w:r w:rsidRPr="00374369">
        <w:rPr>
          <w:rFonts w:ascii="Times New Roman" w:hAnsi="Times New Roman"/>
        </w:rPr>
        <w:t xml:space="preserve"> the unit.</w:t>
      </w:r>
    </w:p>
    <w:p w14:paraId="4C68A97E"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The PHA will not approve the addition of a new family or household member unless the individual meets the PHA’s eligibility criteria (see Chapter 3)</w:t>
      </w:r>
      <w:r w:rsidR="0058148C" w:rsidRPr="00374369">
        <w:rPr>
          <w:rFonts w:ascii="Times New Roman" w:hAnsi="Times New Roman"/>
        </w:rPr>
        <w:t xml:space="preserve"> and documentation requirements (see Chapter 7, Part II)</w:t>
      </w:r>
      <w:r w:rsidRPr="00374369">
        <w:rPr>
          <w:rFonts w:ascii="Times New Roman" w:hAnsi="Times New Roman"/>
        </w:rPr>
        <w:t xml:space="preserve">. </w:t>
      </w:r>
    </w:p>
    <w:p w14:paraId="663B276E"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The PHA will not approve the addition of a foster child or foster adult if it will cause a violation of space standards.</w:t>
      </w:r>
    </w:p>
    <w:p w14:paraId="06648CF1" w14:textId="77777777" w:rsidR="0092260D" w:rsidRPr="00374369" w:rsidRDefault="0092260D" w:rsidP="00475544">
      <w:pPr>
        <w:spacing w:before="120"/>
        <w:ind w:left="1800"/>
        <w:rPr>
          <w:rFonts w:ascii="Times New Roman" w:hAnsi="Times New Roman"/>
        </w:rPr>
      </w:pPr>
      <w:r w:rsidRPr="00374369">
        <w:rPr>
          <w:rFonts w:ascii="Times New Roman" w:hAnsi="Times New Roman"/>
        </w:rPr>
        <w:t xml:space="preserve">If the PHA determines an individual meets the PHA’s eligibility criteria </w:t>
      </w:r>
      <w:r w:rsidR="0058148C" w:rsidRPr="00374369">
        <w:rPr>
          <w:rFonts w:ascii="Times New Roman" w:hAnsi="Times New Roman"/>
        </w:rPr>
        <w:t>and documentation requirements</w:t>
      </w:r>
      <w:r w:rsidRPr="00374369">
        <w:rPr>
          <w:rFonts w:ascii="Times New Roman" w:hAnsi="Times New Roman"/>
        </w:rPr>
        <w:t xml:space="preserve">, the PHA will provide written approval to the family. If the approval of a new family member or live-in aide will cause overcrowding according to </w:t>
      </w:r>
      <w:r w:rsidR="009B10D0" w:rsidRPr="00374369">
        <w:rPr>
          <w:rFonts w:ascii="Times New Roman" w:hAnsi="Times New Roman"/>
        </w:rPr>
        <w:t xml:space="preserve">space </w:t>
      </w:r>
      <w:r w:rsidRPr="00374369">
        <w:rPr>
          <w:rFonts w:ascii="Times New Roman" w:hAnsi="Times New Roman"/>
        </w:rPr>
        <w:t xml:space="preserve">standards, the approval letter will explain that the family will be issued a voucher and will be required to move. </w:t>
      </w:r>
    </w:p>
    <w:p w14:paraId="5A7FB531" w14:textId="77777777" w:rsidR="00FE68F1" w:rsidRPr="00374369" w:rsidRDefault="0092260D" w:rsidP="00475544">
      <w:pPr>
        <w:spacing w:before="120"/>
        <w:ind w:left="1800"/>
        <w:rPr>
          <w:rFonts w:ascii="Times New Roman" w:hAnsi="Times New Roman"/>
        </w:rPr>
      </w:pPr>
      <w:r w:rsidRPr="00374369">
        <w:rPr>
          <w:rFonts w:ascii="Times New Roman" w:hAnsi="Times New Roman"/>
        </w:rPr>
        <w:t xml:space="preserve">If the PHA determines that an individual does not meet the PHA’s eligibility criteria </w:t>
      </w:r>
      <w:r w:rsidR="0058148C" w:rsidRPr="00374369">
        <w:rPr>
          <w:rFonts w:ascii="Times New Roman" w:hAnsi="Times New Roman"/>
        </w:rPr>
        <w:t>or documentation requirements</w:t>
      </w:r>
      <w:r w:rsidRPr="00374369">
        <w:rPr>
          <w:rFonts w:ascii="Times New Roman" w:hAnsi="Times New Roman"/>
        </w:rPr>
        <w:t xml:space="preserve">, the PHA will notify the family in writing of its decision to deny approval of the new family </w:t>
      </w:r>
      <w:r w:rsidR="001C1370" w:rsidRPr="00374369">
        <w:rPr>
          <w:rFonts w:ascii="Times New Roman" w:hAnsi="Times New Roman"/>
        </w:rPr>
        <w:t xml:space="preserve">or household </w:t>
      </w:r>
      <w:r w:rsidRPr="00374369">
        <w:rPr>
          <w:rFonts w:ascii="Times New Roman" w:hAnsi="Times New Roman"/>
        </w:rPr>
        <w:t>member</w:t>
      </w:r>
      <w:r w:rsidR="00FE68F1" w:rsidRPr="00374369">
        <w:rPr>
          <w:rFonts w:ascii="Times New Roman" w:hAnsi="Times New Roman"/>
        </w:rPr>
        <w:t xml:space="preserve"> and</w:t>
      </w:r>
      <w:r w:rsidRPr="00374369">
        <w:rPr>
          <w:rFonts w:ascii="Times New Roman" w:hAnsi="Times New Roman"/>
        </w:rPr>
        <w:t xml:space="preserve"> the reasons for the denial</w:t>
      </w:r>
      <w:r w:rsidR="00FE68F1" w:rsidRPr="00374369">
        <w:rPr>
          <w:rFonts w:ascii="Times New Roman" w:hAnsi="Times New Roman"/>
        </w:rPr>
        <w:t>.</w:t>
      </w:r>
    </w:p>
    <w:p w14:paraId="7057091E" w14:textId="77777777" w:rsidR="0092260D" w:rsidRPr="00374369" w:rsidRDefault="0092260D" w:rsidP="00475544">
      <w:pPr>
        <w:spacing w:before="120"/>
        <w:ind w:left="1800"/>
        <w:rPr>
          <w:rFonts w:ascii="Times New Roman" w:hAnsi="Times New Roman"/>
        </w:rPr>
      </w:pPr>
      <w:r w:rsidRPr="00374369">
        <w:rPr>
          <w:rFonts w:ascii="Times New Roman" w:hAnsi="Times New Roman"/>
        </w:rPr>
        <w:t xml:space="preserve">The PHA will make its determination within 10 business days of receiving all information required to verify the individual’s eligibility. </w:t>
      </w:r>
    </w:p>
    <w:p w14:paraId="5605A874"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Use PHA-established policy. Edit the model plan language or delete it and insert the PHA’s policy.</w:t>
      </w:r>
    </w:p>
    <w:p w14:paraId="321C3AFD" w14:textId="77777777" w:rsidR="003440EC" w:rsidRPr="00374369" w:rsidRDefault="0059737D" w:rsidP="00012D34">
      <w:pPr>
        <w:spacing w:before="120"/>
        <w:rPr>
          <w:rFonts w:ascii="Times New Roman" w:hAnsi="Times New Roman"/>
          <w:b/>
        </w:rPr>
      </w:pPr>
      <w:r w:rsidRPr="00374369">
        <w:rPr>
          <w:rFonts w:ascii="Times New Roman" w:hAnsi="Times New Roman"/>
          <w:b/>
        </w:rPr>
        <w:br w:type="page"/>
      </w:r>
      <w:r w:rsidR="00BC3825" w:rsidRPr="00374369">
        <w:rPr>
          <w:rFonts w:ascii="Times New Roman" w:hAnsi="Times New Roman"/>
          <w:b/>
        </w:rPr>
        <w:lastRenderedPageBreak/>
        <w:t xml:space="preserve">Departure </w:t>
      </w:r>
      <w:r w:rsidR="003440EC" w:rsidRPr="00374369">
        <w:rPr>
          <w:rFonts w:ascii="Times New Roman" w:hAnsi="Times New Roman"/>
          <w:b/>
        </w:rPr>
        <w:t xml:space="preserve">of a Family </w:t>
      </w:r>
      <w:r w:rsidR="001C1370" w:rsidRPr="00374369">
        <w:rPr>
          <w:rFonts w:ascii="Times New Roman" w:hAnsi="Times New Roman"/>
          <w:b/>
        </w:rPr>
        <w:t xml:space="preserve">or Household </w:t>
      </w:r>
      <w:r w:rsidR="003440EC" w:rsidRPr="00374369">
        <w:rPr>
          <w:rFonts w:ascii="Times New Roman" w:hAnsi="Times New Roman"/>
          <w:b/>
        </w:rPr>
        <w:t>Member</w:t>
      </w:r>
    </w:p>
    <w:p w14:paraId="000FD561" w14:textId="77777777" w:rsidR="009E3ECB" w:rsidRPr="00374369" w:rsidRDefault="009E3ECB" w:rsidP="00012D34">
      <w:pPr>
        <w:spacing w:before="120"/>
        <w:rPr>
          <w:rFonts w:ascii="Times New Roman" w:hAnsi="Times New Roman"/>
          <w:b/>
        </w:rPr>
      </w:pPr>
      <w:r w:rsidRPr="00374369">
        <w:rPr>
          <w:rFonts w:ascii="Times New Roman" w:hAnsi="Times New Roman"/>
        </w:rPr>
        <w:t>PHAs are required to process an interim for all decreases in adjusted income when a family member permanently moves out of the unit.</w:t>
      </w:r>
    </w:p>
    <w:p w14:paraId="7A799911" w14:textId="77777777" w:rsidR="003440EC" w:rsidRPr="00374369" w:rsidRDefault="00E119B1"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When must the family report that a family member no longer resides in the unit? </w:t>
      </w:r>
    </w:p>
    <w:p w14:paraId="25F20F2D" w14:textId="77777777" w:rsidR="003440EC" w:rsidRPr="00374369" w:rsidRDefault="003440EC" w:rsidP="00475544">
      <w:pPr>
        <w:spacing w:before="120"/>
        <w:ind w:left="720"/>
        <w:rPr>
          <w:rFonts w:ascii="Times New Roman" w:hAnsi="Times New Roman"/>
          <w:u w:val="single"/>
        </w:rPr>
      </w:pPr>
      <w:r w:rsidRPr="00374369">
        <w:rPr>
          <w:rFonts w:ascii="Times New Roman" w:hAnsi="Times New Roman"/>
          <w:u w:val="single"/>
        </w:rPr>
        <w:t>Things to Consider</w:t>
      </w:r>
    </w:p>
    <w:p w14:paraId="523CE51F" w14:textId="77777777" w:rsidR="00553408" w:rsidRPr="00374369" w:rsidRDefault="003440EC"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For administrative ease and consistency</w:t>
      </w:r>
      <w:r w:rsidR="00FC0E57" w:rsidRPr="00374369">
        <w:rPr>
          <w:rFonts w:ascii="Times New Roman" w:hAnsi="Times New Roman"/>
        </w:rPr>
        <w:t>,</w:t>
      </w:r>
      <w:r w:rsidRPr="00374369">
        <w:rPr>
          <w:rFonts w:ascii="Times New Roman" w:hAnsi="Times New Roman"/>
        </w:rPr>
        <w:t xml:space="preserve"> the policy regarding notification of a family member no longer residing in the assisted unit, is consistent with similar policies elsewhere in the model plan (10 business days). </w:t>
      </w:r>
    </w:p>
    <w:p w14:paraId="052EC3D0" w14:textId="77777777" w:rsidR="00553408" w:rsidRPr="00374369" w:rsidRDefault="00553408"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you change the policy here, you will also need to change the policy in Section</w:t>
      </w:r>
      <w:r w:rsidR="00AD7605" w:rsidRPr="00374369">
        <w:rPr>
          <w:rFonts w:ascii="Times New Roman" w:hAnsi="Times New Roman"/>
        </w:rPr>
        <w:t> </w:t>
      </w:r>
      <w:r w:rsidRPr="00374369">
        <w:rPr>
          <w:rFonts w:ascii="Times New Roman" w:hAnsi="Times New Roman"/>
        </w:rPr>
        <w:t>5</w:t>
      </w:r>
      <w:r w:rsidR="00C32EA2" w:rsidRPr="00374369">
        <w:rPr>
          <w:rFonts w:ascii="Times New Roman" w:hAnsi="Times New Roman"/>
        </w:rPr>
        <w:noBreakHyphen/>
      </w:r>
      <w:r w:rsidRPr="00374369">
        <w:rPr>
          <w:rFonts w:ascii="Times New Roman" w:hAnsi="Times New Roman"/>
        </w:rPr>
        <w:t>I.C.</w:t>
      </w:r>
    </w:p>
    <w:p w14:paraId="6E1AA51A"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0F3CCC89" w14:textId="77777777" w:rsidR="003440EC" w:rsidRPr="00374369" w:rsidRDefault="00B94CDC" w:rsidP="0059737D">
      <w:pPr>
        <w:spacing w:before="120"/>
        <w:ind w:left="1800"/>
        <w:rPr>
          <w:rFonts w:ascii="Times New Roman" w:hAnsi="Times New Roman"/>
        </w:rPr>
      </w:pPr>
      <w:r w:rsidRPr="00374369">
        <w:rPr>
          <w:rFonts w:ascii="Times New Roman" w:hAnsi="Times New Roman"/>
        </w:rPr>
        <w:t>If a household member ceases to reside in the unit, the family must inform the PHA within 10 business days. This requirement also applies to family member who has been considered temporarily absent at the point that the family concludes the individual is permanently absent.</w:t>
      </w:r>
    </w:p>
    <w:p w14:paraId="2A7F6170"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Use PHA-established policy. Edit the model plan language or delete it and insert the PHA’s policy.</w:t>
      </w:r>
    </w:p>
    <w:p w14:paraId="73C9CBF8" w14:textId="77777777" w:rsidR="00FC0E57" w:rsidRPr="00374369" w:rsidRDefault="0059737D" w:rsidP="00E32AB7">
      <w:pPr>
        <w:spacing w:before="120"/>
        <w:rPr>
          <w:rFonts w:ascii="Times New Roman" w:hAnsi="Times New Roman"/>
          <w:b/>
          <w:bCs/>
        </w:rPr>
      </w:pPr>
      <w:r w:rsidRPr="00374369">
        <w:rPr>
          <w:rFonts w:ascii="Times New Roman" w:hAnsi="Times New Roman"/>
          <w:b/>
        </w:rPr>
        <w:br w:type="page"/>
      </w:r>
      <w:r w:rsidR="00FC0E57" w:rsidRPr="00374369">
        <w:rPr>
          <w:rFonts w:ascii="Times New Roman" w:hAnsi="Times New Roman"/>
          <w:b/>
        </w:rPr>
        <w:lastRenderedPageBreak/>
        <w:t>Changes in Family Unit Size (Voucher Size) [24 CFR 982.505(c)(6)]</w:t>
      </w:r>
    </w:p>
    <w:p w14:paraId="1FA2D179" w14:textId="77777777" w:rsidR="00FC0E57" w:rsidRPr="00374369" w:rsidRDefault="00FC0E57" w:rsidP="00FC0E57">
      <w:pPr>
        <w:tabs>
          <w:tab w:val="left" w:pos="360"/>
          <w:tab w:val="left" w:pos="1080"/>
          <w:tab w:val="left" w:pos="1440"/>
        </w:tabs>
        <w:spacing w:before="120"/>
        <w:rPr>
          <w:rFonts w:ascii="Times New Roman" w:hAnsi="Times New Roman"/>
        </w:rPr>
      </w:pPr>
      <w:r w:rsidRPr="00374369">
        <w:rPr>
          <w:rFonts w:ascii="Times New Roman" w:hAnsi="Times New Roman"/>
          <w:b/>
          <w:bCs/>
        </w:rPr>
        <w:t>Changes effective 12/2/24 and earlier:</w:t>
      </w:r>
      <w:r w:rsidRPr="00374369">
        <w:rPr>
          <w:rFonts w:ascii="Times New Roman" w:hAnsi="Times New Roman"/>
          <w:i/>
          <w:iCs/>
        </w:rPr>
        <w:t xml:space="preserve"> </w:t>
      </w:r>
      <w:r w:rsidRPr="00374369">
        <w:rPr>
          <w:rFonts w:ascii="Times New Roman" w:hAnsi="Times New Roman"/>
        </w:rPr>
        <w:t xml:space="preserve">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 </w:t>
      </w:r>
      <w:r w:rsidRPr="00374369">
        <w:rPr>
          <w:rFonts w:ascii="Times New Roman" w:hAnsi="Times New Roman"/>
          <w:b/>
          <w:bCs/>
        </w:rPr>
        <w:t>No policy decisions are required.</w:t>
      </w:r>
    </w:p>
    <w:p w14:paraId="444AC37B" w14:textId="77777777" w:rsidR="00FC0E57" w:rsidRPr="00374369" w:rsidRDefault="00FC0E57" w:rsidP="00FC0E57">
      <w:pPr>
        <w:tabs>
          <w:tab w:val="left" w:pos="360"/>
          <w:tab w:val="left" w:pos="1080"/>
          <w:tab w:val="left" w:pos="1440"/>
        </w:tabs>
        <w:spacing w:before="120"/>
        <w:rPr>
          <w:rFonts w:ascii="Times New Roman" w:hAnsi="Times New Roman"/>
        </w:rPr>
      </w:pPr>
      <w:bookmarkStart w:id="2" w:name="_Hlk172878244"/>
      <w:r w:rsidRPr="00374369">
        <w:rPr>
          <w:rFonts w:ascii="Times New Roman" w:hAnsi="Times New Roman"/>
          <w:b/>
          <w:bCs/>
        </w:rPr>
        <w:t xml:space="preserve">Changes effective 12/3/24 and later: </w:t>
      </w:r>
      <w:r w:rsidRPr="00374369">
        <w:rPr>
          <w:rFonts w:ascii="Times New Roman" w:hAnsi="Times New Roman"/>
        </w:rPr>
        <w:t xml:space="preserve">Irrespective of any increase or decrease in the payment standard, if the family unit size increases or decreases during the HAP contract term, the new family unit size may be used to determine the payment standard immediately </w:t>
      </w:r>
      <w:r w:rsidR="00001CAB">
        <w:rPr>
          <w:rFonts w:ascii="Times New Roman" w:hAnsi="Times New Roman"/>
        </w:rPr>
        <w:t xml:space="preserve">or </w:t>
      </w:r>
      <w:r w:rsidRPr="00374369">
        <w:rPr>
          <w:rFonts w:ascii="Times New Roman" w:hAnsi="Times New Roman"/>
        </w:rPr>
        <w:t>at the family’s first regular reexamination following the change in family unit size.</w:t>
      </w:r>
    </w:p>
    <w:p w14:paraId="033A2C31" w14:textId="77777777" w:rsidR="00FC0E57" w:rsidRPr="00374369" w:rsidRDefault="00E119B1" w:rsidP="00FC0E57">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FC0E57" w:rsidRPr="00374369">
        <w:rPr>
          <w:rFonts w:ascii="Times New Roman" w:hAnsi="Times New Roman"/>
          <w:b/>
          <w:u w:val="single"/>
        </w:rPr>
        <w:t>Decision Point</w:t>
      </w:r>
      <w:r w:rsidR="00FC0E57" w:rsidRPr="00374369">
        <w:rPr>
          <w:rFonts w:ascii="Times New Roman" w:hAnsi="Times New Roman"/>
          <w:b/>
        </w:rPr>
        <w:t xml:space="preserve">: When will the PHA apply the new family unit size? </w:t>
      </w:r>
    </w:p>
    <w:p w14:paraId="69BDF37E" w14:textId="77777777" w:rsidR="00FC0E57" w:rsidRPr="00374369" w:rsidRDefault="00FC0E57" w:rsidP="00FC0E57">
      <w:pPr>
        <w:spacing w:before="120"/>
        <w:ind w:left="720"/>
        <w:rPr>
          <w:rFonts w:ascii="Times New Roman" w:hAnsi="Times New Roman"/>
          <w:u w:val="single"/>
        </w:rPr>
      </w:pPr>
      <w:r w:rsidRPr="00374369">
        <w:rPr>
          <w:rFonts w:ascii="Times New Roman" w:hAnsi="Times New Roman"/>
          <w:u w:val="single"/>
        </w:rPr>
        <w:t>Things to Consider</w:t>
      </w:r>
    </w:p>
    <w:p w14:paraId="3733229C" w14:textId="77777777" w:rsidR="00FC0E57" w:rsidRPr="00374369" w:rsidRDefault="00FC0E5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The PHA may apply the new family unit size immediately or may wait until the family’s first annual reexamination following the change. Since the regulations previously required that the change be made at an annual reexamination, for ease of administration, Option 1 of the model policy continues this practice.</w:t>
      </w:r>
    </w:p>
    <w:p w14:paraId="3FC3927D" w14:textId="77777777" w:rsidR="00FC0E57" w:rsidRPr="00374369" w:rsidRDefault="00FC0E5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the PHA wishes to apply changes immediately, Option 2 should be selected.</w:t>
      </w:r>
    </w:p>
    <w:p w14:paraId="4CD79AC1"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To apply changes at annual reexamination, use the model plan language shown below. No changes to the model plan are required.</w:t>
      </w:r>
    </w:p>
    <w:p w14:paraId="0658B3AF" w14:textId="77777777" w:rsidR="00FC0E57" w:rsidRPr="00374369" w:rsidRDefault="00FC0E57" w:rsidP="00980B22">
      <w:pPr>
        <w:tabs>
          <w:tab w:val="left" w:pos="360"/>
          <w:tab w:val="left" w:pos="1080"/>
        </w:tabs>
        <w:spacing w:before="120"/>
        <w:ind w:left="1800"/>
        <w:rPr>
          <w:rFonts w:ascii="Times New Roman" w:hAnsi="Times New Roman"/>
        </w:rPr>
      </w:pPr>
      <w:r w:rsidRPr="00374369">
        <w:rPr>
          <w:rFonts w:ascii="Times New Roman" w:hAnsi="Times New Roman"/>
        </w:rPr>
        <w:t>If the family unit size (voucher size) changes during the term of a HAP contract, the new family unit size will be used to determine the payment standard at the family’s first regular reexamination following the change in family unit size.</w:t>
      </w:r>
    </w:p>
    <w:p w14:paraId="13F204B0"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xml:space="preserve">: To apply changes immediately, delete </w:t>
      </w:r>
      <w:r w:rsidR="00825CDB" w:rsidRPr="00374369">
        <w:rPr>
          <w:rFonts w:ascii="Times New Roman" w:hAnsi="Times New Roman"/>
          <w:i/>
        </w:rPr>
        <w:t xml:space="preserve">the </w:t>
      </w:r>
      <w:r w:rsidRPr="00374369">
        <w:rPr>
          <w:rFonts w:ascii="Times New Roman" w:hAnsi="Times New Roman"/>
          <w:i/>
        </w:rPr>
        <w:t>model plan language and substitute language as shown below.</w:t>
      </w:r>
    </w:p>
    <w:p w14:paraId="46AA8BAF" w14:textId="77777777" w:rsidR="00FC0E57" w:rsidRPr="00374369" w:rsidRDefault="00FC0E57" w:rsidP="00980B22">
      <w:pPr>
        <w:tabs>
          <w:tab w:val="left" w:pos="360"/>
          <w:tab w:val="left" w:pos="1080"/>
        </w:tabs>
        <w:spacing w:before="120"/>
        <w:ind w:left="1800"/>
        <w:rPr>
          <w:rFonts w:ascii="Times New Roman" w:hAnsi="Times New Roman"/>
        </w:rPr>
      </w:pPr>
      <w:r w:rsidRPr="00374369">
        <w:rPr>
          <w:rFonts w:ascii="Times New Roman" w:hAnsi="Times New Roman"/>
        </w:rPr>
        <w:t xml:space="preserve">If the family unit size (voucher size) changes during the term of a HAP contract, the new family unit size will be used to determine the payment standard on the effective date of the interim </w:t>
      </w:r>
      <w:r w:rsidR="004C44E8" w:rsidRPr="00374369">
        <w:rPr>
          <w:rFonts w:ascii="Times New Roman" w:hAnsi="Times New Roman"/>
        </w:rPr>
        <w:t>reexamination</w:t>
      </w:r>
      <w:r w:rsidRPr="00374369">
        <w:rPr>
          <w:rFonts w:ascii="Times New Roman" w:hAnsi="Times New Roman"/>
        </w:rPr>
        <w:t xml:space="preserve"> </w:t>
      </w:r>
      <w:r w:rsidR="004C44E8" w:rsidRPr="00374369">
        <w:rPr>
          <w:rFonts w:ascii="Times New Roman" w:hAnsi="Times New Roman"/>
        </w:rPr>
        <w:t>implementing the change in family size</w:t>
      </w:r>
      <w:r w:rsidRPr="00374369">
        <w:rPr>
          <w:rFonts w:ascii="Times New Roman" w:hAnsi="Times New Roman"/>
        </w:rPr>
        <w:t xml:space="preserve">. </w:t>
      </w:r>
    </w:p>
    <w:p w14:paraId="17BD97D0"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3</w:t>
      </w:r>
      <w:r w:rsidRPr="00374369">
        <w:rPr>
          <w:rFonts w:ascii="Times New Roman" w:hAnsi="Times New Roman"/>
          <w:i/>
        </w:rPr>
        <w:t>: Use PHA-established policy. Edit the model plan language or delete it and insert the PHA’s policy.</w:t>
      </w:r>
    </w:p>
    <w:bookmarkEnd w:id="2"/>
    <w:p w14:paraId="5F75B4DE" w14:textId="77777777" w:rsidR="0022366D" w:rsidRPr="00374369" w:rsidRDefault="00FC0E57" w:rsidP="0022366D">
      <w:pPr>
        <w:spacing w:before="240"/>
        <w:rPr>
          <w:rFonts w:ascii="Times New Roman" w:hAnsi="Times New Roman"/>
          <w:b/>
        </w:rPr>
      </w:pPr>
      <w:r w:rsidRPr="00374369">
        <w:rPr>
          <w:rFonts w:ascii="Times New Roman" w:hAnsi="Times New Roman"/>
          <w:b/>
        </w:rPr>
        <w:br w:type="page"/>
      </w:r>
      <w:r w:rsidR="004740EE" w:rsidRPr="00374369">
        <w:rPr>
          <w:rFonts w:ascii="Times New Roman" w:hAnsi="Times New Roman"/>
          <w:b/>
        </w:rPr>
        <w:lastRenderedPageBreak/>
        <w:t>11</w:t>
      </w:r>
      <w:r w:rsidR="003440EC" w:rsidRPr="00374369">
        <w:rPr>
          <w:rFonts w:ascii="Times New Roman" w:hAnsi="Times New Roman"/>
          <w:b/>
        </w:rPr>
        <w:t>-II.C. CHANGES AFFECTING INCOME</w:t>
      </w:r>
      <w:r w:rsidR="00BC3825" w:rsidRPr="00374369">
        <w:rPr>
          <w:rFonts w:ascii="Times New Roman" w:hAnsi="Times New Roman"/>
          <w:b/>
        </w:rPr>
        <w:t xml:space="preserve"> OR EXPENSES</w:t>
      </w:r>
    </w:p>
    <w:p w14:paraId="41A88C3A" w14:textId="77777777" w:rsidR="009E3ECB" w:rsidRPr="00374369" w:rsidRDefault="009E3ECB" w:rsidP="00012D34">
      <w:pPr>
        <w:spacing w:before="120"/>
        <w:rPr>
          <w:rFonts w:ascii="Times New Roman" w:hAnsi="Times New Roman"/>
          <w:b/>
        </w:rPr>
      </w:pPr>
      <w:r w:rsidRPr="00374369">
        <w:rPr>
          <w:rFonts w:ascii="Times New Roman" w:hAnsi="Times New Roman"/>
          <w:b/>
        </w:rPr>
        <w:t>Interim Decreases</w:t>
      </w:r>
      <w:r w:rsidR="00DD74C2" w:rsidRPr="00374369">
        <w:rPr>
          <w:rFonts w:ascii="Times New Roman" w:hAnsi="Times New Roman"/>
          <w:b/>
        </w:rPr>
        <w:t xml:space="preserve"> [24 CFR </w:t>
      </w:r>
      <w:r w:rsidR="00CA2EE7" w:rsidRPr="00374369">
        <w:rPr>
          <w:rFonts w:ascii="Times New Roman" w:hAnsi="Times New Roman"/>
          <w:b/>
        </w:rPr>
        <w:t>982.516(c)</w:t>
      </w:r>
      <w:r w:rsidR="00DD74C2" w:rsidRPr="00374369">
        <w:rPr>
          <w:rFonts w:ascii="Times New Roman" w:hAnsi="Times New Roman"/>
          <w:b/>
        </w:rPr>
        <w:t xml:space="preserve"> and Notice PIH 2023-27]</w:t>
      </w:r>
    </w:p>
    <w:p w14:paraId="7A187644" w14:textId="77777777" w:rsidR="009E3ECB" w:rsidRPr="00374369" w:rsidRDefault="009E3ECB" w:rsidP="00012D34">
      <w:pPr>
        <w:spacing w:before="120"/>
        <w:rPr>
          <w:rFonts w:ascii="Times New Roman" w:hAnsi="Times New Roman"/>
          <w:bCs/>
        </w:rPr>
      </w:pPr>
      <w:r w:rsidRPr="00374369">
        <w:rPr>
          <w:rFonts w:ascii="Times New Roman" w:hAnsi="Times New Roman"/>
          <w:bCs/>
        </w:rPr>
        <w:t xml:space="preserve">The PHA may decline to conduct an interim </w:t>
      </w:r>
      <w:r w:rsidR="00CA2EE7" w:rsidRPr="00374369">
        <w:rPr>
          <w:rFonts w:ascii="Times New Roman" w:hAnsi="Times New Roman"/>
          <w:bCs/>
        </w:rPr>
        <w:t>if</w:t>
      </w:r>
      <w:r w:rsidRPr="00374369">
        <w:rPr>
          <w:rFonts w:ascii="Times New Roman" w:hAnsi="Times New Roman"/>
          <w:bCs/>
        </w:rPr>
        <w:t xml:space="preserve"> the PHA estimates the family’s </w:t>
      </w:r>
      <w:r w:rsidR="00935155" w:rsidRPr="00374369">
        <w:rPr>
          <w:rFonts w:ascii="Times New Roman" w:hAnsi="Times New Roman"/>
          <w:bCs/>
        </w:rPr>
        <w:t>adjusted</w:t>
      </w:r>
      <w:r w:rsidRPr="00374369">
        <w:rPr>
          <w:rFonts w:ascii="Times New Roman" w:hAnsi="Times New Roman"/>
          <w:bCs/>
        </w:rPr>
        <w:t xml:space="preserve"> income will decrease by an amount that is less than 10 percent of the family</w:t>
      </w:r>
      <w:r w:rsidR="003632EE" w:rsidRPr="00374369">
        <w:rPr>
          <w:rFonts w:ascii="Times New Roman" w:hAnsi="Times New Roman"/>
          <w:bCs/>
        </w:rPr>
        <w:t>’s</w:t>
      </w:r>
      <w:r w:rsidRPr="00374369">
        <w:rPr>
          <w:rFonts w:ascii="Times New Roman" w:hAnsi="Times New Roman"/>
          <w:bCs/>
        </w:rPr>
        <w:t xml:space="preserve"> adjusted income or a lower threshold established by PHA policy.</w:t>
      </w:r>
    </w:p>
    <w:p w14:paraId="177E0FCF" w14:textId="77777777" w:rsidR="003440EC" w:rsidRPr="00374369" w:rsidRDefault="00E119B1" w:rsidP="0059737D">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CA2EE7" w:rsidRPr="00374369">
        <w:rPr>
          <w:rFonts w:ascii="Times New Roman" w:hAnsi="Times New Roman"/>
          <w:b/>
        </w:rPr>
        <w:t>What are the PHA’s policies for</w:t>
      </w:r>
      <w:r w:rsidR="00935155" w:rsidRPr="00374369">
        <w:rPr>
          <w:rFonts w:ascii="Times New Roman" w:hAnsi="Times New Roman"/>
          <w:b/>
        </w:rPr>
        <w:t xml:space="preserve"> interim decreases</w:t>
      </w:r>
      <w:r w:rsidR="003440EC" w:rsidRPr="00374369">
        <w:rPr>
          <w:rFonts w:ascii="Times New Roman" w:hAnsi="Times New Roman"/>
          <w:b/>
        </w:rPr>
        <w:t xml:space="preserve">? </w:t>
      </w:r>
    </w:p>
    <w:p w14:paraId="5A312A7A" w14:textId="77777777" w:rsidR="003440EC" w:rsidRPr="00374369" w:rsidRDefault="003440EC" w:rsidP="0059737D">
      <w:pPr>
        <w:spacing w:before="120"/>
        <w:ind w:left="720"/>
        <w:rPr>
          <w:rFonts w:ascii="Times New Roman" w:hAnsi="Times New Roman"/>
          <w:u w:val="single"/>
        </w:rPr>
      </w:pPr>
      <w:r w:rsidRPr="00374369">
        <w:rPr>
          <w:rFonts w:ascii="Times New Roman" w:hAnsi="Times New Roman"/>
          <w:u w:val="single"/>
        </w:rPr>
        <w:t>Things to Consider</w:t>
      </w:r>
    </w:p>
    <w:p w14:paraId="2B375F97" w14:textId="77777777" w:rsidR="00CA2EE7" w:rsidRPr="00374369" w:rsidRDefault="009E3ECB"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PHA must establish in policy the percentage threshold they will use for conducting interim decreases. </w:t>
      </w:r>
    </w:p>
    <w:p w14:paraId="065AF276" w14:textId="77777777" w:rsidR="00CA2EE7" w:rsidRPr="00374369" w:rsidRDefault="009E3ECB"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Option 1 </w:t>
      </w:r>
      <w:r w:rsidR="00CA2EE7" w:rsidRPr="00374369">
        <w:rPr>
          <w:rFonts w:ascii="Times New Roman" w:hAnsi="Times New Roman"/>
        </w:rPr>
        <w:t>states that the PHA will conduct an interim for all decreases. This is consistent with pre-HOTMA requirements and provides the most benefit to families.</w:t>
      </w:r>
    </w:p>
    <w:p w14:paraId="6A143ABC" w14:textId="77777777" w:rsidR="00CA2EE7" w:rsidRPr="00374369" w:rsidRDefault="00CA2EE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the PHA wishes to use 10 percent as the threshold, the PHA should adopt Option 2.</w:t>
      </w:r>
    </w:p>
    <w:p w14:paraId="251E1C09" w14:textId="77777777" w:rsidR="00CA2EE7" w:rsidRPr="00374369" w:rsidRDefault="00CA2EE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the PHA wishes to set a percentage threshold for decreases of less than 10 percent but more than 0 percent, the PHA should write its own policy identifying the amount of the threshold. The PHA may not adopt a threshold that is greater than </w:t>
      </w:r>
      <w:r w:rsidR="009E3ECB" w:rsidRPr="00374369">
        <w:rPr>
          <w:rFonts w:ascii="Times New Roman" w:hAnsi="Times New Roman"/>
        </w:rPr>
        <w:t xml:space="preserve">10 percent. </w:t>
      </w:r>
    </w:p>
    <w:p w14:paraId="0F2641AA" w14:textId="77777777" w:rsidR="00CA2EE7" w:rsidRPr="00374369" w:rsidRDefault="00CA2EE7"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PHAs are not permitted to establish a dollar figure instead of a percentage threshold.</w:t>
      </w:r>
    </w:p>
    <w:p w14:paraId="49B1D9AB" w14:textId="77777777" w:rsidR="009E3ECB" w:rsidRPr="00374369" w:rsidRDefault="009E3ECB" w:rsidP="001A5BA3">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the PHA </w:t>
      </w:r>
      <w:r w:rsidR="00CA2EE7" w:rsidRPr="00374369">
        <w:rPr>
          <w:rFonts w:ascii="Times New Roman" w:hAnsi="Times New Roman"/>
        </w:rPr>
        <w:t>sets a threshold amount that is greater than 0, the PHA may establish a policy to round calculated percentage decreases up or down to the nearest unit. Option 2 adopts such a policy to ensure consistency among staff</w:t>
      </w:r>
      <w:r w:rsidRPr="00374369">
        <w:rPr>
          <w:rFonts w:ascii="Times New Roman" w:hAnsi="Times New Roman"/>
        </w:rPr>
        <w:t xml:space="preserve">. </w:t>
      </w:r>
    </w:p>
    <w:p w14:paraId="46F856D4" w14:textId="77777777" w:rsidR="003440EC" w:rsidRPr="00374369" w:rsidRDefault="00116A89" w:rsidP="00F532B6">
      <w:pPr>
        <w:spacing w:before="120"/>
        <w:ind w:left="1800" w:hanging="720"/>
        <w:rPr>
          <w:rFonts w:ascii="Times New Roman" w:hAnsi="Times New Roman"/>
          <w:i/>
        </w:rPr>
      </w:pPr>
      <w:r w:rsidRPr="00374369">
        <w:rPr>
          <w:rFonts w:ascii="Times New Roman" w:hAnsi="Times New Roman"/>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4027D776" w14:textId="77777777" w:rsidR="003440EC" w:rsidRPr="00374369" w:rsidRDefault="00935155" w:rsidP="0022366D">
      <w:pPr>
        <w:spacing w:before="120"/>
        <w:ind w:left="1800"/>
        <w:rPr>
          <w:rFonts w:ascii="Times New Roman" w:hAnsi="Times New Roman"/>
        </w:rPr>
      </w:pPr>
      <w:bookmarkStart w:id="3" w:name="_Hlk144904473"/>
      <w:r w:rsidRPr="00374369">
        <w:rPr>
          <w:rFonts w:ascii="Times New Roman" w:hAnsi="Times New Roman"/>
        </w:rPr>
        <w:t>The PHA will conduct an interim any time the family’s adjusted income has decreased by</w:t>
      </w:r>
      <w:r w:rsidR="00AA02AF" w:rsidRPr="00374369">
        <w:rPr>
          <w:rFonts w:ascii="Times New Roman" w:hAnsi="Times New Roman"/>
        </w:rPr>
        <w:t xml:space="preserve"> any amount.</w:t>
      </w:r>
      <w:bookmarkEnd w:id="3"/>
    </w:p>
    <w:p w14:paraId="5381988B" w14:textId="77777777" w:rsidR="00AA02AF" w:rsidRPr="00374369" w:rsidRDefault="00361904" w:rsidP="0022366D">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AA02AF" w:rsidRPr="00374369">
        <w:rPr>
          <w:rFonts w:ascii="Times New Roman" w:hAnsi="Times New Roman"/>
          <w:i/>
          <w:u w:val="single"/>
        </w:rPr>
        <w:t>Option 2</w:t>
      </w:r>
      <w:r w:rsidR="00AA02AF" w:rsidRPr="00374369">
        <w:rPr>
          <w:rFonts w:ascii="Times New Roman" w:hAnsi="Times New Roman"/>
          <w:i/>
        </w:rPr>
        <w:t>: Delete model plan language and substitute language as shown below.</w:t>
      </w:r>
    </w:p>
    <w:p w14:paraId="2DC5DBB2" w14:textId="77777777" w:rsidR="00A921F1" w:rsidRPr="00374369" w:rsidRDefault="00A921F1" w:rsidP="0022366D">
      <w:pPr>
        <w:spacing w:before="120"/>
        <w:ind w:left="1800"/>
        <w:rPr>
          <w:rFonts w:ascii="Times New Roman" w:hAnsi="Times New Roman"/>
        </w:rPr>
      </w:pPr>
      <w:r w:rsidRPr="00374369">
        <w:rPr>
          <w:rFonts w:ascii="Times New Roman" w:hAnsi="Times New Roman"/>
        </w:rPr>
        <w:t xml:space="preserve">Generally, the PHA will only conduct an interim when the family’s adjusted income has decreased by an amount that is 10 percent or more of the family’s adjusted income. </w:t>
      </w:r>
    </w:p>
    <w:p w14:paraId="1A8A1548" w14:textId="77777777" w:rsidR="00A921F1" w:rsidRPr="00374369" w:rsidRDefault="00A921F1" w:rsidP="0022366D">
      <w:pPr>
        <w:spacing w:before="120"/>
        <w:ind w:left="1800"/>
        <w:rPr>
          <w:rFonts w:ascii="Times New Roman" w:hAnsi="Times New Roman"/>
        </w:rPr>
      </w:pPr>
      <w:r w:rsidRPr="00374369">
        <w:rPr>
          <w:rFonts w:ascii="Times New Roman" w:hAnsi="Times New Roman"/>
        </w:rPr>
        <w:t>When determining the 10 percent threshold, the PHA will round calculated percentages up or down to the next nearest unit as applicable (e.g., a</w:t>
      </w:r>
      <w:r w:rsidR="0022366D" w:rsidRPr="00374369">
        <w:rPr>
          <w:rFonts w:ascii="Times New Roman" w:hAnsi="Times New Roman"/>
        </w:rPr>
        <w:t> </w:t>
      </w:r>
      <w:r w:rsidRPr="00374369">
        <w:rPr>
          <w:rFonts w:ascii="Times New Roman" w:hAnsi="Times New Roman"/>
        </w:rPr>
        <w:t>calculated decrease of 9.5 percent will be rounded to 10 percent).</w:t>
      </w:r>
    </w:p>
    <w:p w14:paraId="3E5F27EC" w14:textId="77777777" w:rsidR="00A921F1" w:rsidRPr="00374369" w:rsidRDefault="00A921F1" w:rsidP="0022366D">
      <w:pPr>
        <w:spacing w:before="120"/>
        <w:ind w:left="1800"/>
        <w:rPr>
          <w:rFonts w:ascii="Times New Roman" w:hAnsi="Times New Roman"/>
        </w:rPr>
      </w:pPr>
      <w:r w:rsidRPr="00374369">
        <w:rPr>
          <w:rFonts w:ascii="Times New Roman" w:hAnsi="Times New Roman"/>
        </w:rPr>
        <w:t>However, the PHA will perform an interim reexamination for a decrease in adjusted income of any amount in two circumstances:</w:t>
      </w:r>
    </w:p>
    <w:p w14:paraId="638B6E7C" w14:textId="77777777" w:rsidR="00A921F1" w:rsidRPr="00374369" w:rsidRDefault="00A921F1" w:rsidP="0022366D">
      <w:pPr>
        <w:tabs>
          <w:tab w:val="left" w:pos="2520"/>
        </w:tabs>
        <w:overflowPunct w:val="0"/>
        <w:autoSpaceDE w:val="0"/>
        <w:autoSpaceDN w:val="0"/>
        <w:adjustRightInd w:val="0"/>
        <w:spacing w:before="120"/>
        <w:ind w:left="2520"/>
        <w:textAlignment w:val="baseline"/>
        <w:outlineLvl w:val="0"/>
        <w:rPr>
          <w:rFonts w:ascii="Times New Roman" w:hAnsi="Times New Roman"/>
        </w:rPr>
      </w:pPr>
      <w:r w:rsidRPr="00374369">
        <w:rPr>
          <w:rFonts w:ascii="Times New Roman" w:hAnsi="Times New Roman"/>
        </w:rPr>
        <w:t xml:space="preserve">When there is a decrease in family size attributed to the death of a family member; or </w:t>
      </w:r>
    </w:p>
    <w:p w14:paraId="771A7E82" w14:textId="77777777" w:rsidR="00A921F1" w:rsidRPr="00374369" w:rsidRDefault="00A921F1" w:rsidP="0022366D">
      <w:pPr>
        <w:tabs>
          <w:tab w:val="left" w:pos="2520"/>
        </w:tabs>
        <w:overflowPunct w:val="0"/>
        <w:autoSpaceDE w:val="0"/>
        <w:autoSpaceDN w:val="0"/>
        <w:adjustRightInd w:val="0"/>
        <w:spacing w:before="120"/>
        <w:ind w:left="2520"/>
        <w:textAlignment w:val="baseline"/>
        <w:outlineLvl w:val="0"/>
        <w:rPr>
          <w:rFonts w:ascii="Times New Roman" w:hAnsi="Times New Roman"/>
        </w:rPr>
      </w:pPr>
      <w:r w:rsidRPr="00374369">
        <w:rPr>
          <w:rFonts w:ascii="Times New Roman" w:hAnsi="Times New Roman"/>
        </w:rPr>
        <w:t xml:space="preserve">When a family member permanently moves out of the assisted unit during the period since the family’s last reexamination. </w:t>
      </w:r>
    </w:p>
    <w:p w14:paraId="4E743DE8" w14:textId="77777777" w:rsidR="003440EC" w:rsidRPr="00374369" w:rsidRDefault="00AA02AF"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A921F1"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5C77D0B6" w14:textId="77777777" w:rsidR="009E3ECB" w:rsidRPr="00374369" w:rsidRDefault="006B00EB" w:rsidP="008533EB">
      <w:pPr>
        <w:spacing w:before="120"/>
        <w:rPr>
          <w:rFonts w:ascii="Times New Roman" w:hAnsi="Times New Roman"/>
          <w:b/>
        </w:rPr>
      </w:pPr>
      <w:r w:rsidRPr="00374369">
        <w:rPr>
          <w:rFonts w:ascii="Times New Roman" w:hAnsi="Times New Roman"/>
          <w:b/>
        </w:rPr>
        <w:br w:type="page"/>
      </w:r>
      <w:r w:rsidR="009E3ECB" w:rsidRPr="00374369">
        <w:rPr>
          <w:rFonts w:ascii="Times New Roman" w:hAnsi="Times New Roman"/>
          <w:b/>
        </w:rPr>
        <w:lastRenderedPageBreak/>
        <w:t xml:space="preserve">Interim Increases </w:t>
      </w:r>
      <w:r w:rsidR="009B66EB" w:rsidRPr="00374369">
        <w:rPr>
          <w:rFonts w:ascii="Times New Roman" w:hAnsi="Times New Roman"/>
          <w:b/>
        </w:rPr>
        <w:t>[</w:t>
      </w:r>
      <w:r w:rsidR="008533EB" w:rsidRPr="00374369">
        <w:rPr>
          <w:rFonts w:ascii="Times New Roman" w:hAnsi="Times New Roman"/>
          <w:b/>
        </w:rPr>
        <w:t xml:space="preserve">24 CFR 982.516(c)(3) and </w:t>
      </w:r>
      <w:r w:rsidR="009B66EB" w:rsidRPr="00374369">
        <w:rPr>
          <w:rFonts w:ascii="Times New Roman" w:hAnsi="Times New Roman"/>
          <w:b/>
        </w:rPr>
        <w:t>Notice PIH 2023-27]</w:t>
      </w:r>
    </w:p>
    <w:p w14:paraId="7B8EB160"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Increases Less than 10</w:t>
      </w:r>
      <w:r w:rsidR="00D21073" w:rsidRPr="00374369">
        <w:rPr>
          <w:rFonts w:ascii="Times New Roman" w:hAnsi="Times New Roman"/>
          <w:b/>
          <w:bCs/>
          <w:i/>
          <w:iCs/>
        </w:rPr>
        <w:t xml:space="preserve"> Percent</w:t>
      </w:r>
    </w:p>
    <w:p w14:paraId="2C37B938" w14:textId="77777777" w:rsidR="009B66EB" w:rsidRPr="00374369" w:rsidRDefault="009B66EB" w:rsidP="008533EB">
      <w:pPr>
        <w:spacing w:before="120"/>
        <w:rPr>
          <w:rFonts w:ascii="Times New Roman" w:hAnsi="Times New Roman"/>
        </w:rPr>
      </w:pPr>
      <w:r w:rsidRPr="00374369">
        <w:rPr>
          <w:rFonts w:ascii="Times New Roman" w:hAnsi="Times New Roman"/>
        </w:rPr>
        <w:t>PHAs must not process interim reexaminations for income increases that result in less than a 10</w:t>
      </w:r>
      <w:r w:rsidR="00D21073" w:rsidRPr="00374369">
        <w:rPr>
          <w:rFonts w:ascii="Times New Roman" w:hAnsi="Times New Roman"/>
        </w:rPr>
        <w:t xml:space="preserve"> </w:t>
      </w:r>
      <w:r w:rsidRPr="00374369">
        <w:rPr>
          <w:rFonts w:ascii="Times New Roman" w:hAnsi="Times New Roman"/>
        </w:rPr>
        <w:t xml:space="preserve">percent increase in annual adjusted income. </w:t>
      </w:r>
      <w:r w:rsidRPr="00374369">
        <w:rPr>
          <w:rFonts w:ascii="Times New Roman" w:hAnsi="Times New Roman"/>
          <w:b/>
          <w:bCs/>
        </w:rPr>
        <w:t>No PHA policy decisions are required.</w:t>
      </w:r>
    </w:p>
    <w:p w14:paraId="70C9713B"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Increases 10</w:t>
      </w:r>
      <w:r w:rsidR="00D21073" w:rsidRPr="00374369">
        <w:rPr>
          <w:rFonts w:ascii="Times New Roman" w:hAnsi="Times New Roman"/>
          <w:b/>
          <w:bCs/>
          <w:i/>
          <w:iCs/>
        </w:rPr>
        <w:t xml:space="preserve"> Percent</w:t>
      </w:r>
      <w:r w:rsidRPr="00374369">
        <w:rPr>
          <w:rFonts w:ascii="Times New Roman" w:hAnsi="Times New Roman"/>
          <w:b/>
          <w:bCs/>
          <w:i/>
          <w:iCs/>
        </w:rPr>
        <w:t xml:space="preserve"> or Greater</w:t>
      </w:r>
    </w:p>
    <w:p w14:paraId="7B09E71B" w14:textId="77777777" w:rsidR="009E3ECB" w:rsidRPr="00374369" w:rsidRDefault="009E3ECB" w:rsidP="008533EB">
      <w:pPr>
        <w:spacing w:before="120"/>
        <w:rPr>
          <w:rFonts w:ascii="Times New Roman" w:hAnsi="Times New Roman"/>
        </w:rPr>
      </w:pPr>
      <w:r w:rsidRPr="00374369">
        <w:rPr>
          <w:rFonts w:ascii="Times New Roman" w:hAnsi="Times New Roman"/>
        </w:rPr>
        <w:t>The PHA must conduct an interim reexamination of family income when the PHA becomes aware that the family</w:t>
      </w:r>
      <w:r w:rsidR="000F3B4E" w:rsidRPr="00374369">
        <w:rPr>
          <w:rFonts w:ascii="Times New Roman" w:hAnsi="Times New Roman"/>
        </w:rPr>
        <w:t>’</w:t>
      </w:r>
      <w:r w:rsidRPr="00374369">
        <w:rPr>
          <w:rFonts w:ascii="Times New Roman" w:hAnsi="Times New Roman"/>
        </w:rPr>
        <w:t>s adjusted income has changed by an amount that the PHA estimates will result in an increase of 10 percent or more in annual adjusted income.</w:t>
      </w:r>
      <w:bookmarkStart w:id="4" w:name="_Hlk136427173"/>
      <w:r w:rsidRPr="00374369">
        <w:rPr>
          <w:rFonts w:ascii="Times New Roman" w:hAnsi="Times New Roman"/>
        </w:rPr>
        <w:t xml:space="preserve"> However, the PHA may not consider earned </w:t>
      </w:r>
      <w:bookmarkEnd w:id="4"/>
      <w:r w:rsidRPr="00374369">
        <w:rPr>
          <w:rFonts w:ascii="Times New Roman" w:hAnsi="Times New Roman"/>
        </w:rPr>
        <w:t>income in estimating whether adjusted income has increased unless the family previously received an interim decrease during the same certification period. The PHA may choose not to include earned income increases in determining whether the 10 percent threshold is met for increases when the family previously had an interim performed for a decrease in adjusted income (whether for earned income, unearned income, or a combination of the two</w:t>
      </w:r>
      <w:r w:rsidR="006B0496" w:rsidRPr="00374369">
        <w:rPr>
          <w:rFonts w:ascii="Times New Roman" w:hAnsi="Times New Roman"/>
        </w:rPr>
        <w:t>)</w:t>
      </w:r>
      <w:r w:rsidRPr="00374369">
        <w:rPr>
          <w:rFonts w:ascii="Times New Roman" w:hAnsi="Times New Roman"/>
        </w:rPr>
        <w:t xml:space="preserve"> since the last reexamination. </w:t>
      </w:r>
    </w:p>
    <w:p w14:paraId="45F3EE9E" w14:textId="77777777" w:rsidR="009E3ECB" w:rsidRPr="00374369" w:rsidRDefault="00E119B1" w:rsidP="008533EB">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9E3ECB" w:rsidRPr="00374369">
        <w:rPr>
          <w:rFonts w:ascii="Times New Roman" w:hAnsi="Times New Roman"/>
          <w:b/>
          <w:u w:val="single"/>
        </w:rPr>
        <w:t>Decision Point</w:t>
      </w:r>
      <w:r w:rsidR="009E3ECB" w:rsidRPr="00374369">
        <w:rPr>
          <w:rFonts w:ascii="Times New Roman" w:hAnsi="Times New Roman"/>
          <w:b/>
        </w:rPr>
        <w:t xml:space="preserve">: Will the PHA consider increases in earned income when there was a previous </w:t>
      </w:r>
      <w:r w:rsidR="00935155" w:rsidRPr="00374369">
        <w:rPr>
          <w:rFonts w:ascii="Times New Roman" w:hAnsi="Times New Roman"/>
          <w:b/>
        </w:rPr>
        <w:t xml:space="preserve">interim </w:t>
      </w:r>
      <w:r w:rsidR="009E3ECB" w:rsidRPr="00374369">
        <w:rPr>
          <w:rFonts w:ascii="Times New Roman" w:hAnsi="Times New Roman"/>
          <w:b/>
        </w:rPr>
        <w:t>decrease</w:t>
      </w:r>
      <w:r w:rsidR="00935155" w:rsidRPr="00374369">
        <w:rPr>
          <w:rFonts w:ascii="Times New Roman" w:hAnsi="Times New Roman"/>
          <w:b/>
        </w:rPr>
        <w:t xml:space="preserve"> since the family’s last annual that resulted in a rent decrease</w:t>
      </w:r>
      <w:r w:rsidR="009E3ECB" w:rsidRPr="00374369">
        <w:rPr>
          <w:rFonts w:ascii="Times New Roman" w:hAnsi="Times New Roman"/>
          <w:b/>
        </w:rPr>
        <w:t xml:space="preserve">? </w:t>
      </w:r>
    </w:p>
    <w:p w14:paraId="3A160E52" w14:textId="77777777" w:rsidR="0065424E" w:rsidRPr="00374369" w:rsidRDefault="009E3ECB" w:rsidP="008533EB">
      <w:pPr>
        <w:spacing w:before="120"/>
        <w:ind w:left="720"/>
        <w:rPr>
          <w:rFonts w:ascii="Times New Roman" w:hAnsi="Times New Roman"/>
          <w:u w:val="single"/>
        </w:rPr>
      </w:pPr>
      <w:r w:rsidRPr="00374369">
        <w:rPr>
          <w:rFonts w:ascii="Times New Roman" w:hAnsi="Times New Roman"/>
          <w:u w:val="single"/>
        </w:rPr>
        <w:t>Things to Consider</w:t>
      </w:r>
    </w:p>
    <w:p w14:paraId="7B304158" w14:textId="77777777" w:rsidR="0065424E" w:rsidRPr="00374369" w:rsidRDefault="0065424E" w:rsidP="001A5BA3">
      <w:pPr>
        <w:numPr>
          <w:ilvl w:val="0"/>
          <w:numId w:val="9"/>
        </w:numPr>
        <w:spacing w:before="120"/>
        <w:ind w:left="1080"/>
        <w:rPr>
          <w:rFonts w:ascii="Times New Roman" w:hAnsi="Times New Roman"/>
        </w:rPr>
      </w:pPr>
      <w:r w:rsidRPr="00374369">
        <w:rPr>
          <w:rFonts w:ascii="Times New Roman" w:hAnsi="Times New Roman"/>
        </w:rPr>
        <w:t>PHAs may choose not to include earned income increases in determining whether the 10</w:t>
      </w:r>
      <w:r w:rsidR="006B0496" w:rsidRPr="00374369">
        <w:rPr>
          <w:rFonts w:ascii="Times New Roman" w:hAnsi="Times New Roman"/>
        </w:rPr>
        <w:t xml:space="preserve"> percent</w:t>
      </w:r>
      <w:r w:rsidRPr="00374369">
        <w:rPr>
          <w:rFonts w:ascii="Times New Roman" w:hAnsi="Times New Roman"/>
        </w:rPr>
        <w:t xml:space="preserve"> threshold is met for increases in adjusted income when the family previously had an interim reexamination performed for a decrease in adjusted income (earned, unearned, or combined) since the last annual reexamination. </w:t>
      </w:r>
    </w:p>
    <w:p w14:paraId="0547B9D8" w14:textId="77777777" w:rsidR="0065424E" w:rsidRPr="00374369" w:rsidRDefault="0065424E" w:rsidP="001A5BA3">
      <w:pPr>
        <w:numPr>
          <w:ilvl w:val="0"/>
          <w:numId w:val="9"/>
        </w:numPr>
        <w:spacing w:before="120"/>
        <w:ind w:left="1080"/>
        <w:rPr>
          <w:rFonts w:ascii="Times New Roman" w:hAnsi="Times New Roman"/>
        </w:rPr>
      </w:pPr>
      <w:r w:rsidRPr="00374369">
        <w:rPr>
          <w:rFonts w:ascii="Times New Roman" w:hAnsi="Times New Roman"/>
        </w:rPr>
        <w:t xml:space="preserve">PHAs must describe </w:t>
      </w:r>
      <w:r w:rsidR="00935155" w:rsidRPr="00374369">
        <w:rPr>
          <w:rFonts w:ascii="Times New Roman" w:hAnsi="Times New Roman"/>
        </w:rPr>
        <w:t>how they will handle this situation in their</w:t>
      </w:r>
      <w:r w:rsidRPr="00374369">
        <w:rPr>
          <w:rFonts w:ascii="Times New Roman" w:hAnsi="Times New Roman"/>
        </w:rPr>
        <w:t xml:space="preserve"> policies. </w:t>
      </w:r>
    </w:p>
    <w:p w14:paraId="2BB14419" w14:textId="77777777" w:rsidR="0065424E" w:rsidRPr="00374369" w:rsidRDefault="0065424E" w:rsidP="001A5BA3">
      <w:pPr>
        <w:numPr>
          <w:ilvl w:val="0"/>
          <w:numId w:val="9"/>
        </w:numPr>
        <w:spacing w:before="120"/>
        <w:ind w:left="1080"/>
        <w:rPr>
          <w:rFonts w:ascii="Times New Roman" w:hAnsi="Times New Roman"/>
        </w:rPr>
      </w:pPr>
      <w:r w:rsidRPr="00374369">
        <w:rPr>
          <w:rFonts w:ascii="Times New Roman" w:hAnsi="Times New Roman"/>
        </w:rPr>
        <w:t>If the PHA chooses not to conduct an interim in this circumstance, the</w:t>
      </w:r>
      <w:r w:rsidR="00935155" w:rsidRPr="00374369">
        <w:rPr>
          <w:rFonts w:ascii="Times New Roman" w:hAnsi="Times New Roman"/>
        </w:rPr>
        <w:t>n the</w:t>
      </w:r>
      <w:r w:rsidRPr="00374369">
        <w:rPr>
          <w:rFonts w:ascii="Times New Roman" w:hAnsi="Times New Roman"/>
        </w:rPr>
        <w:t xml:space="preserve"> PHA will not conduct</w:t>
      </w:r>
      <w:r w:rsidR="00935155" w:rsidRPr="00374369">
        <w:rPr>
          <w:rFonts w:ascii="Times New Roman" w:hAnsi="Times New Roman"/>
        </w:rPr>
        <w:t xml:space="preserve"> any</w:t>
      </w:r>
      <w:r w:rsidRPr="00374369">
        <w:rPr>
          <w:rFonts w:ascii="Times New Roman" w:hAnsi="Times New Roman"/>
        </w:rPr>
        <w:t xml:space="preserve"> interims for increases in earned income. </w:t>
      </w:r>
      <w:r w:rsidR="00935155" w:rsidRPr="00374369">
        <w:rPr>
          <w:rFonts w:ascii="Times New Roman" w:hAnsi="Times New Roman"/>
        </w:rPr>
        <w:t xml:space="preserve">For ease of administration, </w:t>
      </w:r>
      <w:r w:rsidRPr="00374369">
        <w:rPr>
          <w:rFonts w:ascii="Times New Roman" w:hAnsi="Times New Roman"/>
        </w:rPr>
        <w:t xml:space="preserve">Option 1 reflects this policy. </w:t>
      </w:r>
    </w:p>
    <w:p w14:paraId="4A8E4880" w14:textId="77777777" w:rsidR="0065424E" w:rsidRPr="00374369" w:rsidRDefault="0065424E" w:rsidP="001A5BA3">
      <w:pPr>
        <w:numPr>
          <w:ilvl w:val="0"/>
          <w:numId w:val="9"/>
        </w:numPr>
        <w:spacing w:before="120"/>
        <w:ind w:left="1080"/>
        <w:rPr>
          <w:rFonts w:ascii="Times New Roman" w:hAnsi="Times New Roman"/>
        </w:rPr>
      </w:pPr>
      <w:r w:rsidRPr="00374369">
        <w:rPr>
          <w:rFonts w:ascii="Times New Roman" w:hAnsi="Times New Roman"/>
        </w:rPr>
        <w:t>If the PHA wishes to conduct interims when a family has an increase in earned income and there was a previous decrease, the PHA should select Option 2.</w:t>
      </w:r>
    </w:p>
    <w:p w14:paraId="4F803309" w14:textId="77777777" w:rsidR="00935155" w:rsidRPr="00374369" w:rsidRDefault="00935155" w:rsidP="001A5BA3">
      <w:pPr>
        <w:numPr>
          <w:ilvl w:val="0"/>
          <w:numId w:val="9"/>
        </w:numPr>
        <w:spacing w:before="120"/>
        <w:ind w:left="1080"/>
        <w:rPr>
          <w:rFonts w:ascii="Times New Roman" w:hAnsi="Times New Roman"/>
        </w:rPr>
      </w:pPr>
      <w:r w:rsidRPr="00374369">
        <w:rPr>
          <w:rFonts w:ascii="Times New Roman" w:hAnsi="Times New Roman"/>
        </w:rPr>
        <w:t xml:space="preserve">Regardless, the PHA must conduct interims for other changes in income that meet the 10 percent threshold. </w:t>
      </w:r>
    </w:p>
    <w:p w14:paraId="0432C6A0" w14:textId="77777777" w:rsidR="00935155" w:rsidRPr="00374369" w:rsidRDefault="00935155" w:rsidP="001A5BA3">
      <w:pPr>
        <w:numPr>
          <w:ilvl w:val="0"/>
          <w:numId w:val="9"/>
        </w:numPr>
        <w:spacing w:before="120"/>
        <w:ind w:left="1080"/>
        <w:rPr>
          <w:rFonts w:ascii="Times New Roman" w:hAnsi="Times New Roman"/>
        </w:rPr>
      </w:pPr>
      <w:r w:rsidRPr="00374369">
        <w:rPr>
          <w:rFonts w:ascii="Times New Roman" w:hAnsi="Times New Roman"/>
        </w:rPr>
        <w:t>Unlike with decreases in income, the PHA may not establish an alternative threshold to the 10 percent amount.</w:t>
      </w:r>
    </w:p>
    <w:p w14:paraId="2AFAA03F" w14:textId="77777777" w:rsidR="009E3ECB" w:rsidRPr="00374369" w:rsidRDefault="00ED095C"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9E3ECB" w:rsidRPr="00374369">
        <w:rPr>
          <w:rFonts w:ascii="Times New Roman" w:hAnsi="Times New Roman"/>
          <w:sz w:val="44"/>
          <w:szCs w:val="44"/>
        </w:rPr>
        <w:lastRenderedPageBreak/>
        <w:sym w:font="Wingdings" w:char="F0A8"/>
      </w:r>
      <w:r w:rsidR="009E3ECB" w:rsidRPr="00374369">
        <w:rPr>
          <w:rFonts w:ascii="Times New Roman" w:hAnsi="Times New Roman"/>
        </w:rPr>
        <w:tab/>
      </w:r>
      <w:r w:rsidR="009E3ECB" w:rsidRPr="00374369">
        <w:rPr>
          <w:rFonts w:ascii="Times New Roman" w:hAnsi="Times New Roman"/>
          <w:i/>
          <w:u w:val="single"/>
        </w:rPr>
        <w:t>Option 1</w:t>
      </w:r>
      <w:r w:rsidR="009E3ECB" w:rsidRPr="00374369">
        <w:rPr>
          <w:rFonts w:ascii="Times New Roman" w:hAnsi="Times New Roman"/>
          <w:i/>
        </w:rPr>
        <w:t>: Use the model plan language shown below. No changes to the model plan are required.</w:t>
      </w:r>
    </w:p>
    <w:p w14:paraId="6BE26C99" w14:textId="77777777" w:rsidR="00B413D5" w:rsidRPr="00374369" w:rsidRDefault="00B413D5" w:rsidP="008533EB">
      <w:pPr>
        <w:tabs>
          <w:tab w:val="left" w:pos="1800"/>
        </w:tabs>
        <w:spacing w:before="120"/>
        <w:ind w:left="1800"/>
        <w:rPr>
          <w:rFonts w:ascii="Times New Roman" w:hAnsi="Times New Roman"/>
        </w:rPr>
      </w:pPr>
      <w:r w:rsidRPr="00374369">
        <w:rPr>
          <w:rFonts w:ascii="Times New Roman" w:hAnsi="Times New Roman"/>
        </w:rPr>
        <w:t>When a family reports an increase in their earned income between annual reexaminations, the PHA will not conduct an interim reexamination, regardless of the amount of the increase, and regardless of whether there was a previous decrease since the family’s last annual reexamination.</w:t>
      </w:r>
    </w:p>
    <w:p w14:paraId="686D1002" w14:textId="77777777" w:rsidR="00B413D5" w:rsidRPr="00374369" w:rsidRDefault="00B413D5" w:rsidP="008533EB">
      <w:pPr>
        <w:tabs>
          <w:tab w:val="left" w:pos="1800"/>
        </w:tabs>
        <w:spacing w:before="120"/>
        <w:ind w:left="1800"/>
        <w:rPr>
          <w:rFonts w:ascii="Times New Roman" w:hAnsi="Times New Roman"/>
        </w:rPr>
      </w:pPr>
      <w:r w:rsidRPr="00374369">
        <w:rPr>
          <w:rFonts w:ascii="Times New Roman" w:hAnsi="Times New Roman"/>
        </w:rPr>
        <w:t>The PHA will process an interim reexamination for any increases in unearned income of 10 percent or more in adjusted income.</w:t>
      </w:r>
    </w:p>
    <w:p w14:paraId="3B0C0241" w14:textId="77777777" w:rsidR="00935155" w:rsidRPr="00374369" w:rsidRDefault="00B413D5" w:rsidP="008533EB">
      <w:pPr>
        <w:spacing w:before="120"/>
        <w:ind w:left="1800"/>
        <w:rPr>
          <w:rFonts w:ascii="Times New Roman" w:hAnsi="Times New Roman"/>
        </w:rPr>
      </w:pPr>
      <w:r w:rsidRPr="00374369">
        <w:rPr>
          <w:rFonts w:ascii="Times New Roman" w:hAnsi="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14.</w:t>
      </w:r>
    </w:p>
    <w:p w14:paraId="56BF562C" w14:textId="77777777" w:rsidR="009E3ECB" w:rsidRPr="00374369" w:rsidRDefault="009E3ECB"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xml:space="preserve">: </w:t>
      </w:r>
      <w:r w:rsidR="003A6E0A" w:rsidRPr="00374369">
        <w:rPr>
          <w:rFonts w:ascii="Times New Roman" w:hAnsi="Times New Roman"/>
          <w:i/>
        </w:rPr>
        <w:t>Delete model plan language and substitute language as shown below.</w:t>
      </w:r>
    </w:p>
    <w:p w14:paraId="0559B8AB" w14:textId="77777777" w:rsidR="000E0B98" w:rsidRPr="00374369" w:rsidRDefault="000E0B98" w:rsidP="008533EB">
      <w:pPr>
        <w:spacing w:before="120"/>
        <w:ind w:left="1800"/>
        <w:rPr>
          <w:rFonts w:ascii="Times New Roman" w:hAnsi="Times New Roman"/>
        </w:rPr>
      </w:pPr>
      <w:r w:rsidRPr="00374369">
        <w:rPr>
          <w:rFonts w:ascii="Times New Roman" w:hAnsi="Times New Roman"/>
        </w:rPr>
        <w:t xml:space="preserve">Provided </w:t>
      </w:r>
      <w:r w:rsidR="00935155" w:rsidRPr="00374369">
        <w:rPr>
          <w:rFonts w:ascii="Times New Roman" w:hAnsi="Times New Roman"/>
        </w:rPr>
        <w:t>a family’s</w:t>
      </w:r>
      <w:r w:rsidRPr="00374369">
        <w:rPr>
          <w:rFonts w:ascii="Times New Roman" w:hAnsi="Times New Roman"/>
        </w:rPr>
        <w:t xml:space="preserve"> increase meets the 10 percent threshold, the PHA will conduct an interim when the family experiences an increase in earned income and the family previously had an interim performed for a decrease in adjusted income (whether for earned income, unearned income, or a combination of the two) since their last annual.</w:t>
      </w:r>
    </w:p>
    <w:p w14:paraId="5E0E3410" w14:textId="77777777" w:rsidR="000E0B98" w:rsidRPr="00374369" w:rsidRDefault="000E0B98" w:rsidP="008533EB">
      <w:pPr>
        <w:spacing w:before="120"/>
        <w:ind w:left="1800"/>
        <w:rPr>
          <w:rFonts w:ascii="Times New Roman" w:hAnsi="Times New Roman"/>
        </w:rPr>
      </w:pPr>
      <w:r w:rsidRPr="00374369">
        <w:rPr>
          <w:rFonts w:ascii="Times New Roman" w:hAnsi="Times New Roman"/>
        </w:rPr>
        <w:t xml:space="preserve">The PHA will not process an interim for increases in earned income when an interim was previously performed since the family’s last annual and the interim resulted in an increase in the family’s rent, nor will the PHA process an interim for an increase in earned income when the family has not had a previous interim </w:t>
      </w:r>
      <w:r w:rsidR="00935155" w:rsidRPr="00374369">
        <w:rPr>
          <w:rFonts w:ascii="Times New Roman" w:hAnsi="Times New Roman"/>
        </w:rPr>
        <w:t>reexamination</w:t>
      </w:r>
      <w:r w:rsidRPr="00374369">
        <w:rPr>
          <w:rFonts w:ascii="Times New Roman" w:hAnsi="Times New Roman"/>
        </w:rPr>
        <w:t xml:space="preserve"> since their last annual.</w:t>
      </w:r>
    </w:p>
    <w:p w14:paraId="61F02FA3" w14:textId="77777777" w:rsidR="000E0B98" w:rsidRPr="00374369" w:rsidRDefault="000E0B98" w:rsidP="008533EB">
      <w:pPr>
        <w:spacing w:before="120"/>
        <w:ind w:left="1800"/>
        <w:rPr>
          <w:rFonts w:ascii="Times New Roman" w:hAnsi="Times New Roman"/>
        </w:rPr>
      </w:pPr>
      <w:r w:rsidRPr="00374369">
        <w:rPr>
          <w:rFonts w:ascii="Times New Roman" w:hAnsi="Times New Roman"/>
        </w:rPr>
        <w:t>The PHA will also process an interim for any other increases in income that meet the 10 percent threshold.</w:t>
      </w:r>
    </w:p>
    <w:p w14:paraId="56607AA6" w14:textId="77777777" w:rsidR="00A921F1" w:rsidRPr="00374369" w:rsidRDefault="00A921F1" w:rsidP="008533EB">
      <w:pPr>
        <w:spacing w:before="120"/>
        <w:ind w:left="1800"/>
        <w:rPr>
          <w:rFonts w:ascii="Times New Roman" w:hAnsi="Times New Roman"/>
        </w:rPr>
      </w:pPr>
      <w:r w:rsidRPr="00374369">
        <w:rPr>
          <w:rFonts w:ascii="Times New Roman" w:hAnsi="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15.</w:t>
      </w:r>
    </w:p>
    <w:p w14:paraId="4E4E0480" w14:textId="77777777" w:rsidR="0065424E" w:rsidRPr="00374369" w:rsidRDefault="0065424E"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 xml:space="preserve">Option </w:t>
      </w:r>
      <w:r w:rsidR="003A6E0A" w:rsidRPr="00374369">
        <w:rPr>
          <w:rFonts w:ascii="Times New Roman" w:hAnsi="Times New Roman"/>
          <w:i/>
          <w:u w:val="single"/>
        </w:rPr>
        <w:t>3</w:t>
      </w:r>
      <w:r w:rsidRPr="00374369">
        <w:rPr>
          <w:rFonts w:ascii="Times New Roman" w:hAnsi="Times New Roman"/>
          <w:i/>
        </w:rPr>
        <w:t>: Use PHA-established policy. Edit the model plan language or delete it and insert the PHA’s policy.</w:t>
      </w:r>
    </w:p>
    <w:p w14:paraId="220F864E"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br w:type="page"/>
      </w:r>
      <w:r w:rsidRPr="00374369">
        <w:rPr>
          <w:rFonts w:ascii="Times New Roman" w:hAnsi="Times New Roman"/>
          <w:b/>
          <w:bCs/>
          <w:i/>
          <w:iCs/>
        </w:rPr>
        <w:lastRenderedPageBreak/>
        <w:t>Concurrent Increases in Earned and Unearned Income</w:t>
      </w:r>
      <w:r w:rsidR="00782106" w:rsidRPr="00374369">
        <w:rPr>
          <w:rFonts w:ascii="Times New Roman" w:hAnsi="Times New Roman"/>
          <w:b/>
          <w:bCs/>
          <w:i/>
          <w:iCs/>
        </w:rPr>
        <w:t xml:space="preserve"> [Notice PIH 2023-27]</w:t>
      </w:r>
    </w:p>
    <w:p w14:paraId="48A03614" w14:textId="77777777" w:rsidR="009B66EB" w:rsidRPr="00374369" w:rsidRDefault="009B66EB" w:rsidP="008533EB">
      <w:pPr>
        <w:spacing w:before="120"/>
        <w:rPr>
          <w:rFonts w:ascii="Times New Roman" w:hAnsi="Times New Roman"/>
        </w:rPr>
      </w:pPr>
      <w:r w:rsidRPr="00374369">
        <w:rPr>
          <w:rFonts w:ascii="Times New Roman" w:hAnsi="Times New Roman"/>
        </w:rPr>
        <w:t>No PHA policy decisions are required.</w:t>
      </w:r>
    </w:p>
    <w:p w14:paraId="45476BA4"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Cumulative Increases</w:t>
      </w:r>
      <w:r w:rsidR="00782106" w:rsidRPr="00374369">
        <w:rPr>
          <w:rFonts w:ascii="Times New Roman" w:hAnsi="Times New Roman"/>
          <w:b/>
          <w:bCs/>
          <w:i/>
          <w:iCs/>
        </w:rPr>
        <w:t xml:space="preserve"> [Notice PIH 2023-27]</w:t>
      </w:r>
    </w:p>
    <w:p w14:paraId="5FF94C44" w14:textId="77777777" w:rsidR="009B66EB" w:rsidRPr="00374369" w:rsidRDefault="009B66EB" w:rsidP="008533EB">
      <w:pPr>
        <w:spacing w:before="120"/>
        <w:rPr>
          <w:rFonts w:ascii="Times New Roman" w:hAnsi="Times New Roman"/>
        </w:rPr>
      </w:pPr>
      <w:r w:rsidRPr="00374369">
        <w:rPr>
          <w:rFonts w:ascii="Times New Roman" w:hAnsi="Times New Roman"/>
        </w:rPr>
        <w:t>No PHA policy decisions are required.</w:t>
      </w:r>
    </w:p>
    <w:p w14:paraId="79EFB6CC" w14:textId="77777777" w:rsidR="003440EC" w:rsidRPr="00374369" w:rsidRDefault="009B66EB" w:rsidP="00012D34">
      <w:pPr>
        <w:spacing w:before="120"/>
        <w:rPr>
          <w:rFonts w:ascii="Times New Roman" w:hAnsi="Times New Roman"/>
          <w:b/>
          <w:i/>
        </w:rPr>
      </w:pPr>
      <w:r w:rsidRPr="00374369">
        <w:rPr>
          <w:rFonts w:ascii="Times New Roman" w:hAnsi="Times New Roman"/>
          <w:b/>
          <w:i/>
        </w:rPr>
        <w:t xml:space="preserve">Family </w:t>
      </w:r>
      <w:r w:rsidR="003440EC" w:rsidRPr="00374369">
        <w:rPr>
          <w:rFonts w:ascii="Times New Roman" w:hAnsi="Times New Roman"/>
          <w:b/>
          <w:i/>
        </w:rPr>
        <w:t>Reporting</w:t>
      </w:r>
    </w:p>
    <w:p w14:paraId="7C44B81A" w14:textId="77777777" w:rsidR="00ED095C" w:rsidRPr="00374369" w:rsidRDefault="000D31A2" w:rsidP="00012D34">
      <w:pPr>
        <w:spacing w:before="120"/>
        <w:rPr>
          <w:rFonts w:ascii="Times New Roman" w:hAnsi="Times New Roman"/>
        </w:rPr>
      </w:pPr>
      <w:bookmarkStart w:id="5" w:name="_Hlk136420385"/>
      <w:r w:rsidRPr="00374369">
        <w:rPr>
          <w:rFonts w:ascii="Times New Roman" w:hAnsi="Times New Roman"/>
        </w:rPr>
        <w:t>The PHA must adopt policies consistent with HUD regulations prescribing when and under what conditions the family must report a change in family income or composition</w:t>
      </w:r>
      <w:bookmarkEnd w:id="5"/>
      <w:r w:rsidR="009B66EB" w:rsidRPr="00374369">
        <w:rPr>
          <w:rFonts w:ascii="Times New Roman" w:hAnsi="Times New Roman"/>
        </w:rPr>
        <w:t xml:space="preserve"> [982.516(b)(2)</w:t>
      </w:r>
      <w:r w:rsidRPr="00374369">
        <w:rPr>
          <w:rFonts w:ascii="Times New Roman" w:hAnsi="Times New Roman"/>
        </w:rPr>
        <w:t xml:space="preserve">. </w:t>
      </w:r>
    </w:p>
    <w:p w14:paraId="7357B15B" w14:textId="77777777" w:rsidR="003440EC" w:rsidRPr="00374369" w:rsidRDefault="00E119B1" w:rsidP="006B00EB">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935155" w:rsidRPr="00374369">
        <w:rPr>
          <w:rFonts w:ascii="Times New Roman" w:hAnsi="Times New Roman"/>
          <w:b/>
        </w:rPr>
        <w:t>When must a family report a change in income</w:t>
      </w:r>
      <w:r w:rsidR="003440EC" w:rsidRPr="00374369">
        <w:rPr>
          <w:rFonts w:ascii="Times New Roman" w:hAnsi="Times New Roman"/>
          <w:b/>
        </w:rPr>
        <w:t xml:space="preserve">? </w:t>
      </w:r>
    </w:p>
    <w:p w14:paraId="063BF044" w14:textId="77777777" w:rsidR="003440EC" w:rsidRPr="00374369" w:rsidRDefault="003440EC" w:rsidP="006B00EB">
      <w:pPr>
        <w:spacing w:before="120"/>
        <w:ind w:left="720"/>
        <w:rPr>
          <w:rFonts w:ascii="Times New Roman" w:hAnsi="Times New Roman"/>
          <w:u w:val="single"/>
        </w:rPr>
      </w:pPr>
      <w:r w:rsidRPr="00374369">
        <w:rPr>
          <w:rFonts w:ascii="Times New Roman" w:hAnsi="Times New Roman"/>
          <w:u w:val="single"/>
        </w:rPr>
        <w:t>Things to Consider</w:t>
      </w:r>
    </w:p>
    <w:p w14:paraId="447D0C16" w14:textId="77777777" w:rsidR="009B66EB" w:rsidRPr="00374369" w:rsidRDefault="009B66EB" w:rsidP="001A5BA3">
      <w:pPr>
        <w:numPr>
          <w:ilvl w:val="0"/>
          <w:numId w:val="7"/>
        </w:numPr>
        <w:spacing w:before="120"/>
        <w:rPr>
          <w:rFonts w:ascii="Times New Roman" w:hAnsi="Times New Roman"/>
        </w:rPr>
      </w:pPr>
      <w:r w:rsidRPr="00374369">
        <w:rPr>
          <w:rFonts w:ascii="Times New Roman" w:hAnsi="Times New Roman"/>
        </w:rPr>
        <w:t xml:space="preserve">PHAs are responsible for educating families on the requirements for reporting changes. Families are responsible for reporting these changes to the PHA. It is the PHA’s responsibility to track all reported changes to a family’s annual adjusted income to ensure that the PHA is correctly processing interim reexaminations in accordance with HUD’s requirements. </w:t>
      </w:r>
    </w:p>
    <w:p w14:paraId="0C45885A" w14:textId="77777777" w:rsidR="00004D83" w:rsidRPr="00374369" w:rsidRDefault="00004D83" w:rsidP="001A5BA3">
      <w:pPr>
        <w:numPr>
          <w:ilvl w:val="0"/>
          <w:numId w:val="7"/>
        </w:numPr>
        <w:spacing w:before="120"/>
        <w:rPr>
          <w:rFonts w:ascii="Times New Roman" w:hAnsi="Times New Roman"/>
        </w:rPr>
      </w:pPr>
      <w:r w:rsidRPr="00374369">
        <w:rPr>
          <w:rFonts w:ascii="Times New Roman" w:hAnsi="Times New Roman"/>
        </w:rPr>
        <w:t>PHAs may establish policies requiring that families report all changes in income and household composition, and the PHA will subsequently determine if the change requires an interim reexamination. Option 1 adopts such a policy. The model policy states that the family will be required to report all changes in income and the PHA will determine whether such change warrants an interim reexamination. If an interim is not required, the model policy states the PHA will note the file. This allows for the PHA to maintain a record of all family-reported information. By having families report all changes, the PHA cuts down on confusion about when an interim is required and alleviates the burden of calculating threshold amounts for the family.</w:t>
      </w:r>
    </w:p>
    <w:p w14:paraId="628CAECC" w14:textId="77777777" w:rsidR="00004D83" w:rsidRPr="00374369" w:rsidRDefault="00004D83" w:rsidP="001A5BA3">
      <w:pPr>
        <w:numPr>
          <w:ilvl w:val="0"/>
          <w:numId w:val="7"/>
        </w:numPr>
        <w:spacing w:before="120"/>
        <w:rPr>
          <w:rFonts w:ascii="Times New Roman" w:hAnsi="Times New Roman"/>
        </w:rPr>
      </w:pPr>
      <w:r w:rsidRPr="00374369">
        <w:rPr>
          <w:rFonts w:ascii="Times New Roman" w:hAnsi="Times New Roman"/>
        </w:rPr>
        <w:t>Alternatively, a PHA’s policies may require families to report only changes that the family estimates meet the threshold for an interim reexamination, and the PHA must determine if an interim reexamination is necessary. Option 2 of the model policy adopts such a policy. NMA does not recommend such a policy since it may be difficult for the family to calculate whether a change meets the threshold for a change to adjusted income and families may inadvertently fail to report changes.</w:t>
      </w:r>
    </w:p>
    <w:p w14:paraId="4A1ABA99" w14:textId="77777777" w:rsidR="000D31A2" w:rsidRPr="00374369" w:rsidRDefault="000D31A2" w:rsidP="001A5BA3">
      <w:pPr>
        <w:numPr>
          <w:ilvl w:val="0"/>
          <w:numId w:val="7"/>
        </w:numPr>
        <w:spacing w:before="120"/>
        <w:rPr>
          <w:rFonts w:ascii="Times New Roman" w:hAnsi="Times New Roman"/>
        </w:rPr>
      </w:pPr>
      <w:r w:rsidRPr="00374369">
        <w:rPr>
          <w:rFonts w:ascii="Times New Roman" w:hAnsi="Times New Roman"/>
        </w:rPr>
        <w:t>Most PHAs try to streamline the interim reporting process in order to minimize the burden placed on either families or staff. The model policy takes this approach by allowing families to report changes either orally or in writing. However, in certain circumstances, the PHA may need to require that the family submit documentation or attend an interview. The model policy allows for these steps, at the PHA’s discretion.</w:t>
      </w:r>
    </w:p>
    <w:p w14:paraId="7E756E66" w14:textId="77777777" w:rsidR="000D31A2" w:rsidRPr="00374369" w:rsidRDefault="000D31A2" w:rsidP="001A5BA3">
      <w:pPr>
        <w:numPr>
          <w:ilvl w:val="0"/>
          <w:numId w:val="7"/>
        </w:numPr>
        <w:spacing w:before="120"/>
        <w:rPr>
          <w:rFonts w:ascii="Times New Roman" w:hAnsi="Times New Roman"/>
        </w:rPr>
      </w:pPr>
      <w:r w:rsidRPr="00374369">
        <w:rPr>
          <w:rFonts w:ascii="Times New Roman" w:hAnsi="Times New Roman"/>
        </w:rPr>
        <w:t xml:space="preserve">The specific documentation that will be required will depend on the type of change the family reports and whether or not it is expected to change the </w:t>
      </w:r>
      <w:r w:rsidR="00B03E48" w:rsidRPr="00374369">
        <w:rPr>
          <w:rFonts w:ascii="Times New Roman" w:hAnsi="Times New Roman"/>
        </w:rPr>
        <w:t xml:space="preserve">family share of </w:t>
      </w:r>
      <w:r w:rsidRPr="00374369">
        <w:rPr>
          <w:rFonts w:ascii="Times New Roman" w:hAnsi="Times New Roman"/>
        </w:rPr>
        <w:t>rent.</w:t>
      </w:r>
    </w:p>
    <w:p w14:paraId="7A1931B1" w14:textId="77777777" w:rsidR="000D31A2" w:rsidRPr="00374369" w:rsidRDefault="008533EB" w:rsidP="001A5BA3">
      <w:pPr>
        <w:numPr>
          <w:ilvl w:val="0"/>
          <w:numId w:val="7"/>
        </w:numPr>
        <w:spacing w:before="120"/>
        <w:rPr>
          <w:rFonts w:ascii="Times New Roman" w:hAnsi="Times New Roman"/>
        </w:rPr>
      </w:pPr>
      <w:r w:rsidRPr="00374369">
        <w:rPr>
          <w:rFonts w:ascii="Times New Roman" w:hAnsi="Times New Roman"/>
        </w:rPr>
        <w:br w:type="page"/>
      </w:r>
      <w:r w:rsidR="000D31A2" w:rsidRPr="00374369">
        <w:rPr>
          <w:rFonts w:ascii="Times New Roman" w:hAnsi="Times New Roman"/>
        </w:rPr>
        <w:lastRenderedPageBreak/>
        <w:t>Once the family has reported the change, the model policy puts the burden on the PHA to request from the family the specific information that is needed to complete the interim.</w:t>
      </w:r>
    </w:p>
    <w:p w14:paraId="33945035" w14:textId="77777777" w:rsidR="000D31A2" w:rsidRPr="00374369" w:rsidRDefault="000D31A2" w:rsidP="001A5BA3">
      <w:pPr>
        <w:numPr>
          <w:ilvl w:val="0"/>
          <w:numId w:val="7"/>
        </w:numPr>
        <w:spacing w:before="120"/>
        <w:rPr>
          <w:rFonts w:ascii="Times New Roman" w:hAnsi="Times New Roman"/>
        </w:rPr>
      </w:pPr>
      <w:r w:rsidRPr="00374369">
        <w:rPr>
          <w:rFonts w:ascii="Times New Roman" w:hAnsi="Times New Roman"/>
        </w:rPr>
        <w:t>For administrative ease and consistency, the time frame that a family will be given to submit PHA-required documents is consistent with similar policies elsewhere in the model policy (10 business days).</w:t>
      </w:r>
    </w:p>
    <w:p w14:paraId="5BD5D34D"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351806D7" w14:textId="77777777" w:rsidR="00004D83" w:rsidRPr="00374369" w:rsidRDefault="00004D83" w:rsidP="00004D83">
      <w:pPr>
        <w:spacing w:before="120"/>
        <w:ind w:left="1800"/>
        <w:rPr>
          <w:rFonts w:ascii="Times New Roman" w:hAnsi="Times New Roman"/>
        </w:rPr>
      </w:pPr>
      <w:bookmarkStart w:id="6" w:name="_Hlk136420393"/>
      <w:r w:rsidRPr="00374369">
        <w:rPr>
          <w:rFonts w:ascii="Times New Roman" w:hAnsi="Times New Roman"/>
        </w:rPr>
        <w:t>The family will be required to report all changes in income regardless of the amount of the change, whether the change is to earned or unearned income, or if the change occurred during the last three months of the certification period. Families must report changes in income within 10 business days of the date the change takes effect. The family may notify the PHA of changes either orally or in writing</w:t>
      </w:r>
      <w:r w:rsidR="00C87040" w:rsidRPr="00374369">
        <w:rPr>
          <w:rFonts w:ascii="Times New Roman" w:hAnsi="Times New Roman"/>
        </w:rPr>
        <w:t>, including email</w:t>
      </w:r>
      <w:r w:rsidRPr="00374369">
        <w:rPr>
          <w:rFonts w:ascii="Times New Roman" w:hAnsi="Times New Roman"/>
        </w:rPr>
        <w:t>. If the family provides oral notice, the PHA may also require the family to submit the changes in writing</w:t>
      </w:r>
      <w:r w:rsidR="00C87040" w:rsidRPr="00374369">
        <w:rPr>
          <w:rFonts w:ascii="Times New Roman" w:hAnsi="Times New Roman"/>
        </w:rPr>
        <w:t>, including email</w:t>
      </w:r>
      <w:r w:rsidRPr="00374369">
        <w:rPr>
          <w:rFonts w:ascii="Times New Roman" w:hAnsi="Times New Roman"/>
        </w:rPr>
        <w:t>.</w:t>
      </w:r>
    </w:p>
    <w:p w14:paraId="75CB4616" w14:textId="77777777" w:rsidR="00004D83" w:rsidRPr="00374369" w:rsidRDefault="00004D83" w:rsidP="00004D83">
      <w:pPr>
        <w:spacing w:before="120"/>
        <w:ind w:left="1800"/>
        <w:rPr>
          <w:rFonts w:ascii="Times New Roman" w:hAnsi="Times New Roman"/>
        </w:rPr>
      </w:pPr>
      <w:r w:rsidRPr="00374369">
        <w:rPr>
          <w:rFonts w:ascii="Times New Roman" w:hAnsi="Times New Roman"/>
        </w:rPr>
        <w:t xml:space="preserve">Within 10 business days of the family reporting the change, the PHA will determine whether the change will require an interim reexamination. </w:t>
      </w:r>
    </w:p>
    <w:p w14:paraId="124CADFC" w14:textId="77777777" w:rsidR="00004D83" w:rsidRPr="00374369" w:rsidRDefault="00004D83" w:rsidP="00004D83">
      <w:pPr>
        <w:spacing w:before="120"/>
        <w:ind w:left="2520"/>
        <w:rPr>
          <w:rFonts w:ascii="Times New Roman" w:hAnsi="Times New Roman"/>
        </w:rPr>
      </w:pPr>
      <w:r w:rsidRPr="00374369">
        <w:rPr>
          <w:rFonts w:ascii="Times New Roman" w:hAnsi="Times New Roman"/>
        </w:rPr>
        <w:t xml:space="preserve">If the change will not result in an interim reexamination, the PHA will note the information in the tenant file but will not conduct an interim reexamination. The PHA will send the family written notification </w:t>
      </w:r>
      <w:r w:rsidR="00C87040" w:rsidRPr="00374369">
        <w:rPr>
          <w:rFonts w:ascii="Times New Roman" w:hAnsi="Times New Roman"/>
        </w:rPr>
        <w:t xml:space="preserve">(which may be emailed) </w:t>
      </w:r>
      <w:r w:rsidRPr="00374369">
        <w:rPr>
          <w:rFonts w:ascii="Times New Roman" w:hAnsi="Times New Roman"/>
        </w:rPr>
        <w:t>within 10 business days of making this determination informing the family that the PHA will not conduct an interim reexamination.</w:t>
      </w:r>
    </w:p>
    <w:p w14:paraId="22BB56EB" w14:textId="77777777" w:rsidR="00004D83" w:rsidRPr="00374369" w:rsidRDefault="00004D83" w:rsidP="00004D83">
      <w:pPr>
        <w:spacing w:before="120"/>
        <w:ind w:left="2520"/>
        <w:rPr>
          <w:rFonts w:ascii="Times New Roman" w:hAnsi="Times New Roman"/>
        </w:rPr>
      </w:pPr>
      <w:r w:rsidRPr="00374369">
        <w:rPr>
          <w:rFonts w:ascii="Times New Roman" w:hAnsi="Times New Roman"/>
        </w:rPr>
        <w:t>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w:t>
      </w:r>
    </w:p>
    <w:p w14:paraId="08023BF5" w14:textId="77777777" w:rsidR="00004D83" w:rsidRPr="00374369" w:rsidRDefault="00004D83" w:rsidP="00004D83">
      <w:pPr>
        <w:spacing w:before="120"/>
        <w:ind w:left="1800"/>
        <w:rPr>
          <w:rFonts w:ascii="Times New Roman" w:hAnsi="Times New Roman"/>
        </w:rPr>
      </w:pPr>
      <w:r w:rsidRPr="00374369">
        <w:rPr>
          <w:rFonts w:ascii="Times New Roman" w:hAnsi="Times New Roman"/>
        </w:rPr>
        <w:t>Generally, the family will not be required to attend an interview for an interim reexamination. However, if the PHA determines that an interview is warranted, the family may be required to attend.</w:t>
      </w:r>
    </w:p>
    <w:bookmarkEnd w:id="6"/>
    <w:p w14:paraId="58C2DD86" w14:textId="77777777" w:rsidR="003440EC" w:rsidRPr="00374369" w:rsidRDefault="00B413D5" w:rsidP="00F65A6A">
      <w:pPr>
        <w:tabs>
          <w:tab w:val="left" w:pos="1800"/>
        </w:tabs>
        <w:spacing w:before="120"/>
        <w:ind w:left="1800" w:hanging="720"/>
        <w:rPr>
          <w:rFonts w:ascii="Times New Roman" w:hAnsi="Times New Roman"/>
          <w:i/>
        </w:rPr>
      </w:pPr>
      <w:r w:rsidRPr="00374369">
        <w:rPr>
          <w:rFonts w:ascii="Times New Roman" w:hAnsi="Times New Roman"/>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w:t>
      </w:r>
      <w:bookmarkStart w:id="7" w:name="_Hlk147477418"/>
      <w:r w:rsidR="003440EC" w:rsidRPr="00374369">
        <w:rPr>
          <w:rFonts w:ascii="Times New Roman" w:hAnsi="Times New Roman"/>
          <w:i/>
        </w:rPr>
        <w:t xml:space="preserve"> Delete model plan language and substitute language as shown below.</w:t>
      </w:r>
      <w:bookmarkEnd w:id="7"/>
    </w:p>
    <w:p w14:paraId="46B94E5F" w14:textId="77777777" w:rsidR="00004D83" w:rsidRPr="00374369" w:rsidRDefault="00004D83" w:rsidP="00B413D5">
      <w:pPr>
        <w:spacing w:before="120"/>
        <w:ind w:left="1800"/>
        <w:rPr>
          <w:rFonts w:ascii="Times New Roman" w:hAnsi="Times New Roman"/>
        </w:rPr>
      </w:pPr>
      <w:r w:rsidRPr="00374369">
        <w:rPr>
          <w:rFonts w:ascii="Times New Roman" w:hAnsi="Times New Roman"/>
        </w:rPr>
        <w:t xml:space="preserve">Families will be required to report only changes that the family estimates meet the threshold for an interim reexamination. Families must report changes that meet the threshold within 10 business days of the date the change takes effect. The family may notify the PHA of changes either orally or in writing. If the family provides oral notice, the PHA may also require the family to submit the changes in writing. The family is not required to report changes it does not estimate meet the threshold for an interim reexamination. </w:t>
      </w:r>
    </w:p>
    <w:p w14:paraId="4E00738B" w14:textId="77777777" w:rsidR="00004D83" w:rsidRPr="00374369" w:rsidRDefault="00004D83" w:rsidP="00B413D5">
      <w:pPr>
        <w:spacing w:before="120"/>
        <w:ind w:left="1800"/>
        <w:rPr>
          <w:rFonts w:ascii="Times New Roman" w:hAnsi="Times New Roman"/>
        </w:rPr>
      </w:pPr>
      <w:r w:rsidRPr="00374369">
        <w:rPr>
          <w:rFonts w:ascii="Times New Roman" w:hAnsi="Times New Roman"/>
        </w:rPr>
        <w:t xml:space="preserve">Within 10 business days of the family reporting the change, the PHA will determine whether the change will require an interim reexamination. </w:t>
      </w:r>
    </w:p>
    <w:p w14:paraId="025D7DF5" w14:textId="77777777" w:rsidR="00004D83" w:rsidRPr="00374369" w:rsidRDefault="00004D83" w:rsidP="00B413D5">
      <w:pPr>
        <w:spacing w:before="120"/>
        <w:ind w:left="2520"/>
        <w:rPr>
          <w:rFonts w:ascii="Times New Roman" w:hAnsi="Times New Roman"/>
        </w:rPr>
      </w:pPr>
      <w:r w:rsidRPr="00374369">
        <w:rPr>
          <w:rFonts w:ascii="Times New Roman" w:hAnsi="Times New Roman"/>
        </w:rPr>
        <w:t xml:space="preserve">If the change will not result in an interim reexamination, the PHA will note the information in the tenant file but will not conduct an interim reexamination. The PHA will send the family written notification within 10 business days of making this determination informing the family that the PHA will not conduct an interim reexamination. </w:t>
      </w:r>
    </w:p>
    <w:p w14:paraId="57B5C70A" w14:textId="77777777" w:rsidR="00004D83" w:rsidRPr="00374369" w:rsidRDefault="00004D83" w:rsidP="00B413D5">
      <w:pPr>
        <w:spacing w:before="120"/>
        <w:ind w:left="2520"/>
        <w:rPr>
          <w:rFonts w:ascii="Times New Roman" w:hAnsi="Times New Roman"/>
        </w:rPr>
      </w:pPr>
      <w:r w:rsidRPr="00374369">
        <w:rPr>
          <w:rFonts w:ascii="Times New Roman" w:hAnsi="Times New Roman"/>
        </w:rPr>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73A1BCD3" w14:textId="77777777" w:rsidR="00004D83" w:rsidRPr="00374369" w:rsidRDefault="00004D83" w:rsidP="00B413D5">
      <w:pPr>
        <w:spacing w:before="120"/>
        <w:ind w:left="1800"/>
        <w:rPr>
          <w:rFonts w:ascii="Times New Roman" w:hAnsi="Times New Roman"/>
        </w:rPr>
      </w:pPr>
      <w:bookmarkStart w:id="8" w:name="_Hlk147405381"/>
      <w:r w:rsidRPr="00374369">
        <w:rPr>
          <w:rFonts w:ascii="Times New Roman" w:hAnsi="Times New Roman"/>
        </w:rPr>
        <w:t>Generally, the family will not be required to attend an interview for an interim reexamination. However, if the PHA determines that an interview is warranted, the family may be required to attend.</w:t>
      </w:r>
    </w:p>
    <w:p w14:paraId="1ED5D49A" w14:textId="77777777" w:rsidR="003440EC" w:rsidRPr="00374369" w:rsidRDefault="00361904" w:rsidP="00F65A6A">
      <w:pPr>
        <w:tabs>
          <w:tab w:val="left" w:pos="1800"/>
        </w:tabs>
        <w:spacing w:before="120"/>
        <w:ind w:left="1800" w:hanging="720"/>
        <w:rPr>
          <w:rFonts w:ascii="Times New Roman" w:hAnsi="Times New Roman"/>
          <w:i/>
        </w:rPr>
      </w:pPr>
      <w:bookmarkStart w:id="9" w:name="_Hlk147477435"/>
      <w:bookmarkEnd w:id="8"/>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3</w:t>
      </w:r>
      <w:r w:rsidR="003440EC" w:rsidRPr="00374369">
        <w:rPr>
          <w:rFonts w:ascii="Times New Roman" w:hAnsi="Times New Roman"/>
          <w:i/>
        </w:rPr>
        <w:t>: Use PHA-established policy. Edit the model plan language or delete it and insert the PHA’s policy.</w:t>
      </w:r>
    </w:p>
    <w:bookmarkEnd w:id="9"/>
    <w:p w14:paraId="0C49EBCB" w14:textId="77777777" w:rsidR="003440EC" w:rsidRPr="00374369" w:rsidRDefault="00291800" w:rsidP="004740EE">
      <w:pPr>
        <w:spacing w:before="240"/>
        <w:rPr>
          <w:rFonts w:ascii="Times New Roman" w:hAnsi="Times New Roman"/>
          <w:b/>
        </w:rPr>
      </w:pPr>
      <w:r w:rsidRPr="00374369">
        <w:rPr>
          <w:rFonts w:ascii="Times New Roman" w:hAnsi="Times New Roman"/>
          <w:b/>
          <w:i/>
        </w:rPr>
        <w:br w:type="page"/>
      </w:r>
      <w:r w:rsidR="003A3264" w:rsidRPr="00374369">
        <w:rPr>
          <w:rFonts w:ascii="Times New Roman" w:hAnsi="Times New Roman"/>
          <w:b/>
        </w:rPr>
        <w:lastRenderedPageBreak/>
        <w:t>11-II.D. EFFECTIVE DATES</w:t>
      </w:r>
      <w:r w:rsidR="00E962D7" w:rsidRPr="00374369">
        <w:rPr>
          <w:rFonts w:ascii="Times New Roman" w:hAnsi="Times New Roman"/>
          <w:b/>
        </w:rPr>
        <w:t xml:space="preserve"> </w:t>
      </w:r>
      <w:r w:rsidR="003A3264" w:rsidRPr="00374369">
        <w:rPr>
          <w:rFonts w:ascii="Times New Roman" w:hAnsi="Times New Roman"/>
          <w:b/>
        </w:rPr>
        <w:t>[</w:t>
      </w:r>
      <w:r w:rsidR="00B413D5" w:rsidRPr="00374369">
        <w:rPr>
          <w:rFonts w:ascii="Times New Roman" w:hAnsi="Times New Roman"/>
          <w:b/>
        </w:rPr>
        <w:t xml:space="preserve"> </w:t>
      </w:r>
      <w:r w:rsidR="003A3264" w:rsidRPr="00374369">
        <w:rPr>
          <w:rFonts w:ascii="Times New Roman" w:hAnsi="Times New Roman"/>
          <w:b/>
        </w:rPr>
        <w:t>24 CFR 982.52(e) and Notice PIH 2023-27]</w:t>
      </w:r>
    </w:p>
    <w:p w14:paraId="0AE7880A" w14:textId="77777777" w:rsidR="003A3264" w:rsidRPr="00374369" w:rsidRDefault="003A3264" w:rsidP="004740EE">
      <w:pPr>
        <w:spacing w:before="120"/>
        <w:rPr>
          <w:rFonts w:ascii="Times New Roman" w:hAnsi="Times New Roman"/>
          <w:b/>
        </w:rPr>
      </w:pPr>
      <w:r w:rsidRPr="00374369">
        <w:rPr>
          <w:rFonts w:ascii="Times New Roman" w:hAnsi="Times New Roman"/>
          <w:b/>
        </w:rPr>
        <w:t xml:space="preserve">Changes Reported </w:t>
      </w:r>
      <w:r w:rsidR="004740EE" w:rsidRPr="00374369">
        <w:rPr>
          <w:rFonts w:ascii="Times New Roman" w:hAnsi="Times New Roman"/>
          <w:b/>
        </w:rPr>
        <w:t>Timely</w:t>
      </w:r>
      <w:r w:rsidRPr="00374369">
        <w:rPr>
          <w:rFonts w:ascii="Times New Roman" w:hAnsi="Times New Roman"/>
          <w:b/>
        </w:rPr>
        <w:t xml:space="preserve"> </w:t>
      </w:r>
      <w:r w:rsidR="004740EE" w:rsidRPr="00374369">
        <w:rPr>
          <w:rFonts w:ascii="Times New Roman" w:hAnsi="Times New Roman"/>
          <w:b/>
        </w:rPr>
        <w:t>[Notice PIH 2023-27]</w:t>
      </w:r>
    </w:p>
    <w:p w14:paraId="6F5AB16F" w14:textId="77777777" w:rsidR="003A3264" w:rsidRPr="00374369" w:rsidRDefault="003A3264" w:rsidP="004740EE">
      <w:pPr>
        <w:spacing w:before="120"/>
        <w:rPr>
          <w:rFonts w:ascii="Times New Roman" w:hAnsi="Times New Roman"/>
          <w:bCs/>
        </w:rPr>
      </w:pPr>
      <w:r w:rsidRPr="00374369">
        <w:rPr>
          <w:rFonts w:ascii="Times New Roman" w:hAnsi="Times New Roman"/>
          <w:bCs/>
        </w:rPr>
        <w:t>No PHA policy decisions are required.</w:t>
      </w:r>
    </w:p>
    <w:p w14:paraId="0555EC4F" w14:textId="77777777" w:rsidR="003A3264" w:rsidRPr="00374369" w:rsidRDefault="003A3264" w:rsidP="004740EE">
      <w:pPr>
        <w:spacing w:before="120"/>
        <w:rPr>
          <w:rFonts w:ascii="Times New Roman" w:hAnsi="Times New Roman"/>
          <w:b/>
        </w:rPr>
      </w:pPr>
      <w:r w:rsidRPr="00374369">
        <w:rPr>
          <w:rFonts w:ascii="Times New Roman" w:hAnsi="Times New Roman"/>
          <w:b/>
        </w:rPr>
        <w:t xml:space="preserve">Changes Not Reported Timely </w:t>
      </w:r>
      <w:r w:rsidR="004740EE" w:rsidRPr="00374369">
        <w:rPr>
          <w:rFonts w:ascii="Times New Roman" w:hAnsi="Times New Roman"/>
          <w:b/>
        </w:rPr>
        <w:t>[Notice PIH 2023-27]</w:t>
      </w:r>
    </w:p>
    <w:p w14:paraId="4C574547" w14:textId="77777777" w:rsidR="003440EC" w:rsidRPr="00374369" w:rsidRDefault="00E119B1" w:rsidP="004740EE">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0D31A2" w:rsidRPr="00374369">
        <w:rPr>
          <w:rFonts w:ascii="Times New Roman" w:hAnsi="Times New Roman"/>
          <w:b/>
        </w:rPr>
        <w:t>For rent decreases when a family does not report timely, will the PHA apply decreases retroactively</w:t>
      </w:r>
      <w:r w:rsidR="003440EC" w:rsidRPr="00374369">
        <w:rPr>
          <w:rFonts w:ascii="Times New Roman" w:hAnsi="Times New Roman"/>
          <w:b/>
        </w:rPr>
        <w:t>?</w:t>
      </w:r>
      <w:r w:rsidR="00C32EA2" w:rsidRPr="00374369">
        <w:rPr>
          <w:rFonts w:ascii="Times New Roman" w:hAnsi="Times New Roman"/>
          <w:b/>
        </w:rPr>
        <w:t xml:space="preserve"> </w:t>
      </w:r>
    </w:p>
    <w:p w14:paraId="4B097F92" w14:textId="77777777" w:rsidR="003440EC" w:rsidRPr="00374369" w:rsidRDefault="003440EC" w:rsidP="004740EE">
      <w:pPr>
        <w:spacing w:before="120"/>
        <w:ind w:left="720"/>
        <w:rPr>
          <w:rFonts w:ascii="Times New Roman" w:hAnsi="Times New Roman"/>
          <w:u w:val="single"/>
        </w:rPr>
      </w:pPr>
      <w:r w:rsidRPr="00374369">
        <w:rPr>
          <w:rFonts w:ascii="Times New Roman" w:hAnsi="Times New Roman"/>
          <w:u w:val="single"/>
        </w:rPr>
        <w:t>Things to Consider</w:t>
      </w:r>
    </w:p>
    <w:p w14:paraId="466FE885" w14:textId="77777777" w:rsidR="003A3264" w:rsidRPr="00374369" w:rsidRDefault="000D31A2" w:rsidP="001A5BA3">
      <w:pPr>
        <w:numPr>
          <w:ilvl w:val="0"/>
          <w:numId w:val="7"/>
        </w:numPr>
        <w:spacing w:before="120"/>
        <w:rPr>
          <w:rFonts w:ascii="Times New Roman" w:hAnsi="Times New Roman"/>
        </w:rPr>
      </w:pPr>
      <w:r w:rsidRPr="00374369">
        <w:rPr>
          <w:rFonts w:ascii="Times New Roman" w:hAnsi="Times New Roman"/>
        </w:rPr>
        <w:t xml:space="preserve">For the most part, the regulations govern PHA notice requirements for the results of an interim reexamination. </w:t>
      </w:r>
    </w:p>
    <w:p w14:paraId="4E38000C" w14:textId="77777777" w:rsidR="00A51452" w:rsidRPr="00374369" w:rsidRDefault="000D31A2" w:rsidP="001A5BA3">
      <w:pPr>
        <w:numPr>
          <w:ilvl w:val="0"/>
          <w:numId w:val="7"/>
        </w:numPr>
        <w:spacing w:before="120"/>
        <w:rPr>
          <w:rFonts w:ascii="Times New Roman" w:hAnsi="Times New Roman"/>
        </w:rPr>
      </w:pPr>
      <w:r w:rsidRPr="00374369">
        <w:rPr>
          <w:rFonts w:ascii="Times New Roman" w:hAnsi="Times New Roman"/>
        </w:rPr>
        <w:t xml:space="preserve">However, there is a discretionary component when a family fails to report a change timely that would result in a decrease. In this case, </w:t>
      </w:r>
      <w:r w:rsidR="00D23817" w:rsidRPr="00374369">
        <w:rPr>
          <w:rFonts w:ascii="Times New Roman" w:hAnsi="Times New Roman"/>
        </w:rPr>
        <w:t>t</w:t>
      </w:r>
      <w:r w:rsidRPr="00374369">
        <w:rPr>
          <w:rFonts w:ascii="Times New Roman" w:hAnsi="Times New Roman"/>
        </w:rPr>
        <w:t>he PHA may apply rent decreases</w:t>
      </w:r>
      <w:r w:rsidR="003A3264" w:rsidRPr="00374369">
        <w:rPr>
          <w:rFonts w:ascii="Times New Roman" w:hAnsi="Times New Roman"/>
        </w:rPr>
        <w:t xml:space="preserve"> either to the first of the month following the change or</w:t>
      </w:r>
      <w:r w:rsidRPr="00374369">
        <w:rPr>
          <w:rFonts w:ascii="Times New Roman" w:hAnsi="Times New Roman"/>
        </w:rPr>
        <w:t xml:space="preserve"> retroactively. </w:t>
      </w:r>
      <w:r w:rsidR="003A3264" w:rsidRPr="00374369">
        <w:rPr>
          <w:rFonts w:ascii="Times New Roman" w:hAnsi="Times New Roman"/>
        </w:rPr>
        <w:t>The PHA may choose to adopt a policy that would make the effective date of an interim reexamination retroactive to the first of the month following the date of the actual decrease in income, as opposed to the first of the month following completion of the reexamination.</w:t>
      </w:r>
    </w:p>
    <w:p w14:paraId="55669C02" w14:textId="77777777" w:rsidR="003A3264" w:rsidRPr="00374369" w:rsidRDefault="00A51452" w:rsidP="001A5BA3">
      <w:pPr>
        <w:numPr>
          <w:ilvl w:val="0"/>
          <w:numId w:val="7"/>
        </w:numPr>
        <w:spacing w:before="120"/>
        <w:rPr>
          <w:rFonts w:ascii="Times New Roman" w:hAnsi="Times New Roman"/>
        </w:rPr>
      </w:pPr>
      <w:r w:rsidRPr="00374369">
        <w:rPr>
          <w:rFonts w:ascii="Times New Roman" w:hAnsi="Times New Roman"/>
        </w:rPr>
        <w:t>P</w:t>
      </w:r>
      <w:r w:rsidR="003A3264" w:rsidRPr="00374369">
        <w:rPr>
          <w:rFonts w:ascii="Times New Roman" w:hAnsi="Times New Roman"/>
        </w:rPr>
        <w:t>HAs may also choose to establish conditions or requirements for when such a retroactive application would apply (e.g., where a family’s ability to report a change in income promptly may have been hampered due to extenuating circumstances such as a natural disaster or disruptions to the PHA management operations). Option 1 generally adopts a po</w:t>
      </w:r>
      <w:r w:rsidR="00100B72" w:rsidRPr="00374369">
        <w:rPr>
          <w:rFonts w:ascii="Times New Roman" w:hAnsi="Times New Roman"/>
        </w:rPr>
        <w:t>li</w:t>
      </w:r>
      <w:r w:rsidR="003A3264" w:rsidRPr="00374369">
        <w:rPr>
          <w:rFonts w:ascii="Times New Roman" w:hAnsi="Times New Roman"/>
        </w:rPr>
        <w:t>cy of applying decreases prospectively but allows the PHA leeway to apply decreases retroactively in the case of extenuating circumstances. If the PHA wishes to apply decreases prospectively no matter the circumstances surrounding the family’s failure to report, the PHA should adopt Option 2.</w:t>
      </w:r>
    </w:p>
    <w:p w14:paraId="5C7BD5C9" w14:textId="77777777" w:rsidR="003A3264" w:rsidRPr="00374369" w:rsidRDefault="003A3264" w:rsidP="001A5BA3">
      <w:pPr>
        <w:numPr>
          <w:ilvl w:val="0"/>
          <w:numId w:val="7"/>
        </w:numPr>
        <w:spacing w:before="120"/>
        <w:rPr>
          <w:rFonts w:ascii="Times New Roman" w:hAnsi="Times New Roman"/>
        </w:rPr>
      </w:pPr>
      <w:r w:rsidRPr="00374369">
        <w:rPr>
          <w:rFonts w:ascii="Times New Roman" w:hAnsi="Times New Roman"/>
        </w:rPr>
        <w:t xml:space="preserve">PHAs that choose to adopt Option 1 must </w:t>
      </w:r>
      <w:bookmarkStart w:id="10" w:name="_Hlk147398968"/>
      <w:r w:rsidRPr="00374369">
        <w:rPr>
          <w:rFonts w:ascii="Times New Roman" w:hAnsi="Times New Roman"/>
        </w:rPr>
        <w:t>ensure the earliest date that the retroactive decrease is applied is the later of the first of the month following the date of the change that led to the interim reexamination, or the first of the month following the most recent previous income examination</w:t>
      </w:r>
      <w:bookmarkEnd w:id="10"/>
      <w:r w:rsidRPr="00374369">
        <w:rPr>
          <w:rFonts w:ascii="Times New Roman" w:hAnsi="Times New Roman"/>
        </w:rPr>
        <w:t xml:space="preserve"> (i.e., most recent interim or annual reexamination or the family’s initial examination if that was the family’s only income examination before the interim reexamination in question). Option 1 makes this clear.</w:t>
      </w:r>
    </w:p>
    <w:p w14:paraId="15C570CA" w14:textId="77777777" w:rsidR="003A3264" w:rsidRPr="00374369" w:rsidRDefault="003A3264" w:rsidP="001A5BA3">
      <w:pPr>
        <w:numPr>
          <w:ilvl w:val="0"/>
          <w:numId w:val="7"/>
        </w:numPr>
        <w:spacing w:before="120"/>
        <w:rPr>
          <w:rFonts w:ascii="Times New Roman" w:hAnsi="Times New Roman"/>
        </w:rPr>
      </w:pPr>
      <w:r w:rsidRPr="00374369">
        <w:rPr>
          <w:rFonts w:ascii="Times New Roman" w:hAnsi="Times New Roman"/>
        </w:rPr>
        <w:t>In applying a retroactive change in rent or family share as the result of an interim reexamination, the PHA must clearly communicate the effect of the retroactive adjustment to the family so that there is no confusion over the amount of the rent that is the family’s responsibility. These policies may reduce the potential hardship on families and eliminate or significantly reduce the amount a family may owe the PHA for back rent if the family has had difficulty in making timely rent payments during the time between the loss of income and the interim reexamination. Option 1 adopts such language.</w:t>
      </w:r>
    </w:p>
    <w:p w14:paraId="5284B705" w14:textId="77777777" w:rsidR="00A51452" w:rsidRPr="00374369" w:rsidRDefault="00A51452" w:rsidP="001A5BA3">
      <w:pPr>
        <w:numPr>
          <w:ilvl w:val="0"/>
          <w:numId w:val="7"/>
        </w:numPr>
        <w:spacing w:before="120"/>
        <w:rPr>
          <w:rFonts w:ascii="Times New Roman" w:hAnsi="Times New Roman"/>
        </w:rPr>
      </w:pPr>
      <w:r w:rsidRPr="00374369">
        <w:rPr>
          <w:rFonts w:ascii="Times New Roman" w:hAnsi="Times New Roman"/>
        </w:rPr>
        <w:t>The PHA must also clearly communicate the effect of the retroactive adjustment to the owner.</w:t>
      </w:r>
    </w:p>
    <w:p w14:paraId="486E1927" w14:textId="77777777" w:rsidR="003440EC" w:rsidRPr="00374369" w:rsidRDefault="004740EE"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42C7BAF2" w14:textId="77777777" w:rsidR="00C8120C" w:rsidRPr="00374369" w:rsidRDefault="00C8120C" w:rsidP="004740EE">
      <w:pPr>
        <w:spacing w:before="120"/>
        <w:ind w:left="1800"/>
        <w:rPr>
          <w:rFonts w:ascii="Times New Roman" w:hAnsi="Times New Roman"/>
        </w:rPr>
      </w:pPr>
      <w:r w:rsidRPr="00374369">
        <w:rPr>
          <w:rFonts w:ascii="Times New Roman" w:hAnsi="Times New Roman"/>
        </w:rPr>
        <w:t>In general, when the family fails to report a change in income or family composition timely, and the change would lead to a rent decrease, the PHA will apply the decrease the first of the month following completion of the interim reexamination.</w:t>
      </w:r>
    </w:p>
    <w:p w14:paraId="035B9E39" w14:textId="77777777" w:rsidR="00C8120C" w:rsidRPr="00374369" w:rsidRDefault="00C8120C" w:rsidP="004740EE">
      <w:pPr>
        <w:spacing w:before="120"/>
        <w:ind w:left="1800"/>
        <w:rPr>
          <w:rFonts w:ascii="Times New Roman" w:hAnsi="Times New Roman"/>
        </w:rPr>
      </w:pPr>
      <w:r w:rsidRPr="00374369">
        <w:rPr>
          <w:rFonts w:ascii="Times New Roman" w:hAnsi="Times New Roman"/>
        </w:rPr>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004D83" w:rsidRPr="00374369">
        <w:rPr>
          <w:rFonts w:ascii="Times New Roman" w:hAnsi="Times New Roman"/>
        </w:rPr>
        <w:t>decide</w:t>
      </w:r>
      <w:r w:rsidRPr="00374369">
        <w:rPr>
          <w:rFonts w:ascii="Times New Roman" w:hAnsi="Times New Roman"/>
        </w:rPr>
        <w:t xml:space="preserve"> to apply decreases retroactively on a case-by-case basis. In such cases, the earliest date that the retroactive decrease will be applied is the later of the first of the month following the date of the change that led to the interim reexamination, or the first of the month following the most recent previous income examination.</w:t>
      </w:r>
    </w:p>
    <w:p w14:paraId="6CD1AF0C" w14:textId="77777777" w:rsidR="00C8120C" w:rsidRPr="00374369" w:rsidRDefault="00C8120C" w:rsidP="004740EE">
      <w:pPr>
        <w:spacing w:before="120"/>
        <w:ind w:left="1800"/>
        <w:rPr>
          <w:rFonts w:ascii="Times New Roman" w:hAnsi="Times New Roman"/>
        </w:rPr>
      </w:pPr>
      <w:r w:rsidRPr="00374369">
        <w:rPr>
          <w:rFonts w:ascii="Times New Roman" w:hAnsi="Times New Roman"/>
        </w:rPr>
        <w:t xml:space="preserve">When the PHA applies the results of interim </w:t>
      </w:r>
      <w:r w:rsidR="00100B72" w:rsidRPr="00374369">
        <w:rPr>
          <w:rFonts w:ascii="Times New Roman" w:hAnsi="Times New Roman"/>
        </w:rPr>
        <w:t xml:space="preserve">increases </w:t>
      </w:r>
      <w:r w:rsidRPr="00374369">
        <w:rPr>
          <w:rFonts w:ascii="Times New Roman" w:hAnsi="Times New Roman"/>
        </w:rPr>
        <w:t xml:space="preserve">retroactively, the PHA will clearly communicate the effect of the retroactive adjustment to the family and may enter into a repayment agreement in accordance with PHA policies. </w:t>
      </w:r>
    </w:p>
    <w:p w14:paraId="43353DFE" w14:textId="77777777" w:rsidR="00C8120C" w:rsidRPr="00374369" w:rsidRDefault="00C8120C" w:rsidP="004740EE">
      <w:pPr>
        <w:spacing w:before="120"/>
        <w:ind w:left="1800"/>
        <w:rPr>
          <w:rFonts w:ascii="Times New Roman" w:hAnsi="Times New Roman"/>
        </w:rPr>
      </w:pPr>
      <w:bookmarkStart w:id="11" w:name="_Hlk147416081"/>
      <w:r w:rsidRPr="00374369">
        <w:rPr>
          <w:rStyle w:val="cf01"/>
          <w:rFonts w:ascii="Times New Roman" w:hAnsi="Times New Roman" w:cs="Times New Roman"/>
          <w:sz w:val="24"/>
          <w:szCs w:val="24"/>
        </w:rPr>
        <w:t>The PHA will also clearly communicate the effect of the retroactive adjustment to the owner.</w:t>
      </w:r>
      <w:bookmarkEnd w:id="11"/>
    </w:p>
    <w:p w14:paraId="6C9822FF" w14:textId="77777777" w:rsidR="00C8120C" w:rsidRPr="00374369" w:rsidRDefault="00C8120C"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Delete the model plan language and substitute language as shown below.</w:t>
      </w:r>
    </w:p>
    <w:p w14:paraId="238375CB" w14:textId="77777777" w:rsidR="00C8120C" w:rsidRPr="00374369" w:rsidRDefault="00C8120C" w:rsidP="004740EE">
      <w:pPr>
        <w:keepNext/>
        <w:spacing w:before="120"/>
        <w:ind w:left="1800"/>
        <w:rPr>
          <w:rFonts w:ascii="Times New Roman" w:hAnsi="Times New Roman"/>
        </w:rPr>
      </w:pPr>
      <w:r w:rsidRPr="00374369">
        <w:rPr>
          <w:rFonts w:ascii="Times New Roman" w:hAnsi="Times New Roman"/>
        </w:rPr>
        <w:t>When the family fails to report a change in income or family composition timely, and the change would lead to a rent decrease, the PHA will apply the decrease the first of the month following completion of the interim reexamination.</w:t>
      </w:r>
    </w:p>
    <w:p w14:paraId="054AA89E" w14:textId="77777777" w:rsidR="00C8120C" w:rsidRPr="00374369" w:rsidRDefault="00C8120C" w:rsidP="004740EE">
      <w:pPr>
        <w:spacing w:before="120"/>
        <w:ind w:left="1800"/>
        <w:rPr>
          <w:rFonts w:ascii="Times New Roman" w:hAnsi="Times New Roman"/>
        </w:rPr>
      </w:pPr>
      <w:r w:rsidRPr="00374369">
        <w:rPr>
          <w:rStyle w:val="cf01"/>
          <w:rFonts w:ascii="Times New Roman" w:hAnsi="Times New Roman" w:cs="Times New Roman"/>
          <w:sz w:val="24"/>
          <w:szCs w:val="24"/>
        </w:rPr>
        <w:t>The PHA will also clearly communicate the effect of the retroactive adjustment to the owner.</w:t>
      </w:r>
    </w:p>
    <w:p w14:paraId="1C336DE6" w14:textId="77777777" w:rsidR="003440EC" w:rsidRPr="00374369" w:rsidRDefault="00361904"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C8120C"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7C0BC261" w14:textId="77777777" w:rsidR="003440EC" w:rsidRPr="00374369" w:rsidRDefault="00627616" w:rsidP="00012D34">
      <w:pPr>
        <w:spacing w:before="240"/>
        <w:jc w:val="center"/>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PART III: RECALCULATING FAMILY SHARE AND SUBSIDY AMOUNT</w:t>
      </w:r>
    </w:p>
    <w:p w14:paraId="6A2CFB6C" w14:textId="77777777" w:rsidR="003440EC" w:rsidRPr="00374369" w:rsidRDefault="003440EC" w:rsidP="00012D34">
      <w:pPr>
        <w:spacing w:before="120"/>
        <w:rPr>
          <w:rFonts w:ascii="Times New Roman" w:hAnsi="Times New Roman"/>
        </w:rPr>
      </w:pPr>
      <w:r w:rsidRPr="00374369">
        <w:rPr>
          <w:rFonts w:ascii="Times New Roman" w:hAnsi="Times New Roman"/>
        </w:rPr>
        <w:t>M</w:t>
      </w:r>
      <w:r w:rsidR="0036503C" w:rsidRPr="00374369">
        <w:rPr>
          <w:rFonts w:ascii="Times New Roman" w:hAnsi="Times New Roman"/>
        </w:rPr>
        <w:t>ost of the information in this p</w:t>
      </w:r>
      <w:r w:rsidRPr="00374369">
        <w:rPr>
          <w:rFonts w:ascii="Times New Roman" w:hAnsi="Times New Roman"/>
        </w:rPr>
        <w:t>art is required by regulation and requires no PHA policy decisions</w:t>
      </w:r>
      <w:r w:rsidR="00C30751" w:rsidRPr="00374369">
        <w:rPr>
          <w:rFonts w:ascii="Times New Roman" w:hAnsi="Times New Roman"/>
        </w:rPr>
        <w:t>.</w:t>
      </w:r>
    </w:p>
    <w:p w14:paraId="5AB6458F" w14:textId="77777777" w:rsidR="003440EC" w:rsidRPr="00374369" w:rsidRDefault="003440EC" w:rsidP="00012D34">
      <w:pPr>
        <w:spacing w:before="240"/>
        <w:rPr>
          <w:rFonts w:ascii="Times New Roman" w:hAnsi="Times New Roman"/>
          <w:b/>
          <w:bCs/>
          <w:iCs/>
        </w:rPr>
      </w:pPr>
      <w:r w:rsidRPr="00374369">
        <w:rPr>
          <w:rFonts w:ascii="Times New Roman" w:hAnsi="Times New Roman"/>
          <w:b/>
          <w:bCs/>
          <w:iCs/>
        </w:rPr>
        <w:t>11-III.A. OVERVIEW</w:t>
      </w:r>
    </w:p>
    <w:p w14:paraId="1D976B4C" w14:textId="77777777" w:rsidR="003440EC" w:rsidRPr="00374369" w:rsidRDefault="003440EC" w:rsidP="00012D34">
      <w:pPr>
        <w:spacing w:before="120"/>
        <w:rPr>
          <w:rFonts w:ascii="Times New Roman" w:hAnsi="Times New Roman"/>
          <w:bCs/>
          <w:iCs/>
        </w:rPr>
      </w:pPr>
      <w:r w:rsidRPr="00374369">
        <w:rPr>
          <w:rFonts w:ascii="Times New Roman" w:hAnsi="Times New Roman"/>
          <w:bCs/>
          <w:iCs/>
        </w:rPr>
        <w:t xml:space="preserve">This section explains the requirement for PHAs to recalculate family share and subsidy amount, and to provide notice to the owner and family of these changes. </w:t>
      </w:r>
      <w:r w:rsidRPr="00374369">
        <w:rPr>
          <w:rFonts w:ascii="Times New Roman" w:hAnsi="Times New Roman"/>
          <w:b/>
          <w:bCs/>
          <w:iCs/>
        </w:rPr>
        <w:t>No policy decisions are required.</w:t>
      </w:r>
    </w:p>
    <w:p w14:paraId="54FC0F1C" w14:textId="77777777" w:rsidR="003440EC" w:rsidRPr="00374369" w:rsidRDefault="003440EC" w:rsidP="00012D34">
      <w:pPr>
        <w:spacing w:before="240"/>
        <w:rPr>
          <w:rFonts w:ascii="Times New Roman" w:hAnsi="Times New Roman"/>
          <w:b/>
        </w:rPr>
      </w:pPr>
      <w:r w:rsidRPr="00374369">
        <w:rPr>
          <w:rFonts w:ascii="Times New Roman" w:hAnsi="Times New Roman"/>
          <w:b/>
          <w:bCs/>
          <w:iCs/>
        </w:rPr>
        <w:t xml:space="preserve">11-III.B. </w:t>
      </w:r>
      <w:r w:rsidRPr="00374369">
        <w:rPr>
          <w:rFonts w:ascii="Times New Roman" w:hAnsi="Times New Roman"/>
          <w:b/>
        </w:rPr>
        <w:t>CHANGES IN PAYMENT STANDARDS AND UTILITY ALLOWANCES</w:t>
      </w:r>
    </w:p>
    <w:p w14:paraId="64DC9078" w14:textId="77777777" w:rsidR="0069406F" w:rsidRPr="00374369" w:rsidRDefault="0069406F" w:rsidP="00012D34">
      <w:pPr>
        <w:spacing w:before="120"/>
        <w:rPr>
          <w:rFonts w:ascii="Times New Roman" w:hAnsi="Times New Roman"/>
          <w:b/>
        </w:rPr>
      </w:pPr>
      <w:r w:rsidRPr="00374369">
        <w:rPr>
          <w:rFonts w:ascii="Times New Roman" w:hAnsi="Times New Roman"/>
          <w:b/>
        </w:rPr>
        <w:t>Payment Standards</w:t>
      </w:r>
      <w:r w:rsidR="00162760" w:rsidRPr="00374369">
        <w:rPr>
          <w:rFonts w:ascii="Times New Roman" w:hAnsi="Times New Roman"/>
          <w:b/>
        </w:rPr>
        <w:t xml:space="preserve"> </w:t>
      </w:r>
      <w:r w:rsidR="006D139C" w:rsidRPr="00374369">
        <w:rPr>
          <w:rFonts w:ascii="Times New Roman" w:hAnsi="Times New Roman"/>
          <w:b/>
        </w:rPr>
        <w:t>[24 CFR 982.505</w:t>
      </w:r>
      <w:r w:rsidR="004C44E8" w:rsidRPr="00374369">
        <w:rPr>
          <w:rFonts w:ascii="Times New Roman" w:hAnsi="Times New Roman"/>
          <w:b/>
        </w:rPr>
        <w:t xml:space="preserve"> and FR Notice 5/7/24</w:t>
      </w:r>
      <w:r w:rsidR="006D139C" w:rsidRPr="00374369">
        <w:rPr>
          <w:rFonts w:ascii="Times New Roman" w:hAnsi="Times New Roman"/>
          <w:b/>
        </w:rPr>
        <w:t>]</w:t>
      </w:r>
    </w:p>
    <w:p w14:paraId="7C9F29A0" w14:textId="77777777" w:rsidR="0069406F" w:rsidRPr="00374369" w:rsidRDefault="00162760" w:rsidP="00012D34">
      <w:pPr>
        <w:spacing w:before="120"/>
        <w:rPr>
          <w:rFonts w:ascii="Times New Roman" w:hAnsi="Times New Roman"/>
        </w:rPr>
      </w:pPr>
      <w:r w:rsidRPr="00374369">
        <w:rPr>
          <w:rFonts w:ascii="Times New Roman" w:hAnsi="Times New Roman"/>
        </w:rPr>
        <w:t xml:space="preserve">This </w:t>
      </w:r>
      <w:r w:rsidR="003440EC" w:rsidRPr="00374369">
        <w:rPr>
          <w:rFonts w:ascii="Times New Roman" w:hAnsi="Times New Roman"/>
        </w:rPr>
        <w:t xml:space="preserve">section explains how changes in payment standards </w:t>
      </w:r>
      <w:r w:rsidR="0069406F" w:rsidRPr="00374369">
        <w:rPr>
          <w:rFonts w:ascii="Times New Roman" w:hAnsi="Times New Roman"/>
        </w:rPr>
        <w:t xml:space="preserve">are to be considered when processing interim and annual reexaminations. </w:t>
      </w:r>
      <w:r w:rsidR="0069406F" w:rsidRPr="00374369">
        <w:rPr>
          <w:rFonts w:ascii="Times New Roman" w:hAnsi="Times New Roman"/>
          <w:b/>
        </w:rPr>
        <w:t>No policy decisions are required</w:t>
      </w:r>
      <w:r w:rsidR="0069406F" w:rsidRPr="00374369">
        <w:rPr>
          <w:rFonts w:ascii="Times New Roman" w:hAnsi="Times New Roman"/>
        </w:rPr>
        <w:t>.</w:t>
      </w:r>
    </w:p>
    <w:p w14:paraId="010CDDC2" w14:textId="77777777" w:rsidR="006D139C" w:rsidRPr="00374369" w:rsidRDefault="00162760" w:rsidP="006D139C">
      <w:pPr>
        <w:pStyle w:val="MarginBulletChar"/>
        <w:numPr>
          <w:ilvl w:val="0"/>
          <w:numId w:val="0"/>
        </w:numPr>
        <w:tabs>
          <w:tab w:val="clear" w:pos="360"/>
          <w:tab w:val="clear" w:pos="1080"/>
        </w:tabs>
        <w:rPr>
          <w:b/>
          <w:bCs/>
        </w:rPr>
      </w:pPr>
      <w:r w:rsidRPr="00374369">
        <w:rPr>
          <w:b/>
        </w:rPr>
        <w:t>Subsidy Standards</w:t>
      </w:r>
      <w:r w:rsidR="006D139C" w:rsidRPr="00374369">
        <w:rPr>
          <w:b/>
        </w:rPr>
        <w:t xml:space="preserve"> </w:t>
      </w:r>
      <w:r w:rsidR="006D139C" w:rsidRPr="00374369">
        <w:rPr>
          <w:b/>
          <w:bCs/>
        </w:rPr>
        <w:t>[24 CFR 982.505(c)(4)]</w:t>
      </w:r>
    </w:p>
    <w:p w14:paraId="65A40E0D" w14:textId="77777777" w:rsidR="00162760" w:rsidRPr="00374369" w:rsidRDefault="00162760" w:rsidP="00012D34">
      <w:pPr>
        <w:spacing w:before="120"/>
        <w:rPr>
          <w:rFonts w:ascii="Times New Roman" w:hAnsi="Times New Roman"/>
          <w:b/>
        </w:rPr>
      </w:pPr>
      <w:r w:rsidRPr="00374369">
        <w:rPr>
          <w:rFonts w:ascii="Times New Roman" w:hAnsi="Times New Roman"/>
        </w:rPr>
        <w:t xml:space="preserve">This section explains how changes in family unit size must be considered when processing interim and annual reexaminations. </w:t>
      </w:r>
      <w:r w:rsidRPr="00374369">
        <w:rPr>
          <w:rFonts w:ascii="Times New Roman" w:hAnsi="Times New Roman"/>
          <w:b/>
        </w:rPr>
        <w:t>No policy decisions are required.</w:t>
      </w:r>
    </w:p>
    <w:p w14:paraId="61BBF9DD" w14:textId="77777777" w:rsidR="0069406F" w:rsidRPr="00374369" w:rsidRDefault="0069406F" w:rsidP="00417FF3">
      <w:pPr>
        <w:spacing w:before="120"/>
        <w:rPr>
          <w:rFonts w:ascii="Times New Roman" w:hAnsi="Times New Roman"/>
          <w:b/>
        </w:rPr>
      </w:pPr>
      <w:r w:rsidRPr="00374369">
        <w:rPr>
          <w:rFonts w:ascii="Times New Roman" w:hAnsi="Times New Roman"/>
          <w:b/>
        </w:rPr>
        <w:t>Utility Allowances</w:t>
      </w:r>
      <w:r w:rsidR="006D139C" w:rsidRPr="00374369">
        <w:rPr>
          <w:rFonts w:ascii="Times New Roman" w:hAnsi="Times New Roman"/>
          <w:b/>
        </w:rPr>
        <w:t xml:space="preserve"> [24 CFR 982.517(d)]</w:t>
      </w:r>
    </w:p>
    <w:p w14:paraId="036D833B" w14:textId="77777777" w:rsidR="00417FF3" w:rsidRPr="00374369" w:rsidRDefault="00417FF3" w:rsidP="00417FF3">
      <w:pPr>
        <w:spacing w:before="120"/>
        <w:rPr>
          <w:rFonts w:ascii="Times New Roman" w:hAnsi="Times New Roman"/>
        </w:rPr>
      </w:pPr>
      <w:r w:rsidRPr="00374369">
        <w:rPr>
          <w:rFonts w:ascii="Times New Roman" w:hAnsi="Times New Roman"/>
        </w:rPr>
        <w:t>The family share of the rent and HAP calculations must reflect any changes in the family’s utility arrangement with the owner, or in the PHA’s utility allowance schedule [HCV GB, p. 12-5].</w:t>
      </w:r>
    </w:p>
    <w:p w14:paraId="1B503026" w14:textId="77777777" w:rsidR="00417FF3" w:rsidRPr="00374369" w:rsidRDefault="00E119B1" w:rsidP="00417FF3">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417FF3" w:rsidRPr="00374369">
        <w:rPr>
          <w:rFonts w:ascii="Times New Roman" w:hAnsi="Times New Roman"/>
          <w:b/>
          <w:u w:val="single"/>
        </w:rPr>
        <w:t>Decision Point</w:t>
      </w:r>
      <w:r w:rsidR="00417FF3" w:rsidRPr="00374369">
        <w:rPr>
          <w:rFonts w:ascii="Times New Roman" w:hAnsi="Times New Roman"/>
          <w:b/>
        </w:rPr>
        <w:t>: At which reexamination will revised utility allowances be applied, interim or annual?</w:t>
      </w:r>
    </w:p>
    <w:p w14:paraId="6E53E0BE" w14:textId="77777777" w:rsidR="00417FF3" w:rsidRPr="00374369" w:rsidRDefault="00417FF3" w:rsidP="00417FF3">
      <w:pPr>
        <w:spacing w:before="120"/>
        <w:ind w:left="1440" w:hanging="720"/>
        <w:rPr>
          <w:rFonts w:ascii="Times New Roman" w:hAnsi="Times New Roman"/>
          <w:u w:val="single"/>
        </w:rPr>
      </w:pPr>
      <w:r w:rsidRPr="00374369">
        <w:rPr>
          <w:rFonts w:ascii="Times New Roman" w:hAnsi="Times New Roman"/>
          <w:u w:val="single"/>
        </w:rPr>
        <w:t>Things to Consider</w:t>
      </w:r>
    </w:p>
    <w:p w14:paraId="22E1C90B" w14:textId="77777777" w:rsidR="00417FF3" w:rsidRPr="00374369" w:rsidRDefault="00417FF3" w:rsidP="001A5BA3">
      <w:pPr>
        <w:numPr>
          <w:ilvl w:val="0"/>
          <w:numId w:val="7"/>
        </w:numPr>
        <w:spacing w:before="120"/>
        <w:rPr>
          <w:rFonts w:ascii="Times New Roman" w:hAnsi="Times New Roman"/>
        </w:rPr>
      </w:pPr>
      <w:r w:rsidRPr="00374369">
        <w:rPr>
          <w:rFonts w:ascii="Times New Roman" w:hAnsi="Times New Roman"/>
        </w:rPr>
        <w:t xml:space="preserve">The regulations state that the PHA must use the current utility allowance schedule at reexamination. They do not specify annual or interim reexamination. </w:t>
      </w:r>
    </w:p>
    <w:p w14:paraId="4AEA73C0" w14:textId="77777777" w:rsidR="00417FF3" w:rsidRPr="00374369" w:rsidRDefault="00417FF3" w:rsidP="001A5BA3">
      <w:pPr>
        <w:numPr>
          <w:ilvl w:val="0"/>
          <w:numId w:val="7"/>
        </w:numPr>
        <w:spacing w:before="120"/>
        <w:rPr>
          <w:rFonts w:ascii="Times New Roman" w:hAnsi="Times New Roman"/>
        </w:rPr>
      </w:pPr>
      <w:r w:rsidRPr="00374369">
        <w:rPr>
          <w:rFonts w:ascii="Times New Roman" w:hAnsi="Times New Roman"/>
        </w:rPr>
        <w:t xml:space="preserve">The HCV Guidebook states that revised allowances will be used to calculate a family’s gross rent at its next annual reexamination. </w:t>
      </w:r>
    </w:p>
    <w:p w14:paraId="1F6774E7" w14:textId="77777777" w:rsidR="00417FF3" w:rsidRPr="00374369" w:rsidRDefault="00417FF3" w:rsidP="001A5BA3">
      <w:pPr>
        <w:numPr>
          <w:ilvl w:val="0"/>
          <w:numId w:val="7"/>
        </w:numPr>
        <w:spacing w:before="120"/>
        <w:rPr>
          <w:rFonts w:ascii="Times New Roman" w:hAnsi="Times New Roman"/>
        </w:rPr>
      </w:pPr>
      <w:r w:rsidRPr="00374369">
        <w:rPr>
          <w:rFonts w:ascii="Times New Roman" w:hAnsi="Times New Roman"/>
        </w:rPr>
        <w:t xml:space="preserve">The model plan adopts the safe harbor language from the HCV Guidebook and states that revised utility allowances will be applied at the first annual reexamination that is effective after the allowance is adopted. </w:t>
      </w:r>
    </w:p>
    <w:p w14:paraId="5EFC87D3" w14:textId="77777777" w:rsidR="00417FF3" w:rsidRPr="00374369" w:rsidRDefault="00417FF3" w:rsidP="001A5BA3">
      <w:pPr>
        <w:numPr>
          <w:ilvl w:val="0"/>
          <w:numId w:val="7"/>
        </w:numPr>
        <w:spacing w:before="120"/>
        <w:rPr>
          <w:rFonts w:ascii="Times New Roman" w:hAnsi="Times New Roman"/>
        </w:rPr>
      </w:pPr>
      <w:r w:rsidRPr="00374369">
        <w:rPr>
          <w:rFonts w:ascii="Times New Roman" w:hAnsi="Times New Roman"/>
        </w:rPr>
        <w:t>A PHA could choose to use an updated schedule at interim reexamination. However, if this decision is made, changes in payment standards and utility allowances will be implemented at different times because the payment standard effective dates are regulatory.</w:t>
      </w:r>
    </w:p>
    <w:p w14:paraId="18F3958D" w14:textId="77777777" w:rsidR="00417FF3" w:rsidRPr="00374369" w:rsidRDefault="00A75D12" w:rsidP="00A90ADB">
      <w:pPr>
        <w:keepNext/>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A90ADB" w:rsidRPr="00374369">
        <w:rPr>
          <w:rFonts w:ascii="Times New Roman" w:hAnsi="Times New Roman"/>
          <w:sz w:val="44"/>
          <w:szCs w:val="44"/>
        </w:rPr>
        <w:lastRenderedPageBreak/>
        <w:sym w:font="Wingdings" w:char="F0A8"/>
      </w:r>
      <w:r w:rsidR="00A90ADB" w:rsidRPr="00374369">
        <w:rPr>
          <w:rFonts w:ascii="Times New Roman" w:hAnsi="Times New Roman"/>
        </w:rPr>
        <w:tab/>
      </w:r>
      <w:r w:rsidR="00417FF3" w:rsidRPr="00374369">
        <w:rPr>
          <w:rFonts w:ascii="Times New Roman" w:hAnsi="Times New Roman"/>
          <w:i/>
          <w:u w:val="single"/>
        </w:rPr>
        <w:t>Option 1</w:t>
      </w:r>
      <w:r w:rsidR="00417FF3" w:rsidRPr="00374369">
        <w:rPr>
          <w:rFonts w:ascii="Times New Roman" w:hAnsi="Times New Roman"/>
          <w:i/>
        </w:rPr>
        <w:t>: Use the model plan language shown below. No changes to the model plan are needed.</w:t>
      </w:r>
    </w:p>
    <w:p w14:paraId="53BD0B47" w14:textId="77777777" w:rsidR="00417FF3" w:rsidRPr="00374369" w:rsidRDefault="00417FF3" w:rsidP="00A90ADB">
      <w:pPr>
        <w:spacing w:before="120"/>
        <w:ind w:left="1800"/>
        <w:rPr>
          <w:rFonts w:ascii="Times New Roman" w:hAnsi="Times New Roman"/>
        </w:rPr>
      </w:pPr>
      <w:r w:rsidRPr="00374369">
        <w:rPr>
          <w:rFonts w:ascii="Times New Roman" w:hAnsi="Times New Roman"/>
        </w:rPr>
        <w:t>Revised utility allowances will be applied to a family’s rent and subsidy calculations at the first annual reexamination after the allowance is adopted</w:t>
      </w:r>
      <w:r w:rsidR="00940A83" w:rsidRPr="00374369">
        <w:rPr>
          <w:rFonts w:ascii="Times New Roman" w:hAnsi="Times New Roman"/>
        </w:rPr>
        <w:t>.</w:t>
      </w:r>
    </w:p>
    <w:p w14:paraId="16668075" w14:textId="77777777" w:rsidR="00417FF3" w:rsidRPr="00374369" w:rsidRDefault="00A90ADB" w:rsidP="00A90ADB">
      <w:pPr>
        <w:keepNext/>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417FF3" w:rsidRPr="00374369">
        <w:rPr>
          <w:rFonts w:ascii="Times New Roman" w:hAnsi="Times New Roman"/>
          <w:i/>
          <w:u w:val="single"/>
        </w:rPr>
        <w:t>Option 2</w:t>
      </w:r>
      <w:r w:rsidR="00417FF3" w:rsidRPr="00374369">
        <w:rPr>
          <w:rFonts w:ascii="Times New Roman" w:hAnsi="Times New Roman"/>
          <w:i/>
        </w:rPr>
        <w:t>: Use PHA-established policy. Edit the model plan language or delete it and insert the PHA’s policy.</w:t>
      </w:r>
    </w:p>
    <w:p w14:paraId="755ABDED" w14:textId="77777777" w:rsidR="003440EC" w:rsidRPr="00374369" w:rsidRDefault="003440EC" w:rsidP="00A75D12">
      <w:pPr>
        <w:spacing w:before="240"/>
        <w:rPr>
          <w:rFonts w:ascii="Times New Roman" w:hAnsi="Times New Roman"/>
        </w:rPr>
      </w:pPr>
      <w:r w:rsidRPr="00374369">
        <w:rPr>
          <w:rFonts w:ascii="Times New Roman" w:hAnsi="Times New Roman"/>
          <w:b/>
        </w:rPr>
        <w:t>11-III.C. NOTIFICATION OF NEW FAMILY SHARE AND HAP AMOUNT</w:t>
      </w:r>
    </w:p>
    <w:p w14:paraId="35351A7E" w14:textId="77777777" w:rsidR="003440EC" w:rsidRPr="00374369" w:rsidRDefault="003440EC" w:rsidP="00012D34">
      <w:pPr>
        <w:spacing w:before="120"/>
        <w:rPr>
          <w:rFonts w:ascii="Times New Roman" w:hAnsi="Times New Roman"/>
        </w:rPr>
      </w:pPr>
      <w:r w:rsidRPr="00374369">
        <w:rPr>
          <w:rFonts w:ascii="Times New Roman" w:hAnsi="Times New Roman"/>
        </w:rPr>
        <w:t>The HAP contract requires the PHA to notify the owner and family of any changes in the housing assistance payment</w:t>
      </w:r>
      <w:r w:rsidR="00C30751" w:rsidRPr="00374369">
        <w:rPr>
          <w:rFonts w:ascii="Times New Roman" w:hAnsi="Times New Roman"/>
        </w:rPr>
        <w:t xml:space="preserve">. </w:t>
      </w:r>
    </w:p>
    <w:p w14:paraId="5146351B" w14:textId="77777777" w:rsidR="003440EC" w:rsidRPr="00374369" w:rsidRDefault="00E119B1" w:rsidP="00D67313">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003440EC" w:rsidRPr="00374369">
        <w:rPr>
          <w:rFonts w:ascii="Times New Roman" w:hAnsi="Times New Roman"/>
          <w:b/>
          <w:u w:val="single"/>
        </w:rPr>
        <w:t>Decision Point</w:t>
      </w:r>
      <w:r w:rsidR="003440EC" w:rsidRPr="00374369">
        <w:rPr>
          <w:rFonts w:ascii="Times New Roman" w:hAnsi="Times New Roman"/>
          <w:b/>
        </w:rPr>
        <w:t>: Will the notification to the family regarding new family share and HAP amount include any additional information?</w:t>
      </w:r>
      <w:r w:rsidR="00C32EA2" w:rsidRPr="00374369">
        <w:rPr>
          <w:rFonts w:ascii="Times New Roman" w:hAnsi="Times New Roman"/>
          <w:b/>
        </w:rPr>
        <w:t xml:space="preserve"> </w:t>
      </w:r>
    </w:p>
    <w:p w14:paraId="0D7024C7" w14:textId="77777777" w:rsidR="003440EC" w:rsidRPr="00374369" w:rsidRDefault="003440EC" w:rsidP="00D67313">
      <w:pPr>
        <w:spacing w:before="120"/>
        <w:ind w:left="720"/>
        <w:rPr>
          <w:rFonts w:ascii="Times New Roman" w:hAnsi="Times New Roman"/>
          <w:u w:val="single"/>
        </w:rPr>
      </w:pPr>
      <w:r w:rsidRPr="00374369">
        <w:rPr>
          <w:rFonts w:ascii="Times New Roman" w:hAnsi="Times New Roman"/>
          <w:u w:val="single"/>
        </w:rPr>
        <w:t>Things to Consider</w:t>
      </w:r>
    </w:p>
    <w:p w14:paraId="223FA336" w14:textId="77777777" w:rsidR="003440EC" w:rsidRPr="00374369" w:rsidRDefault="003440EC" w:rsidP="001A5BA3">
      <w:pPr>
        <w:numPr>
          <w:ilvl w:val="0"/>
          <w:numId w:val="7"/>
        </w:numPr>
        <w:spacing w:before="120"/>
        <w:rPr>
          <w:rFonts w:ascii="Times New Roman" w:hAnsi="Times New Roman"/>
        </w:rPr>
      </w:pPr>
      <w:r w:rsidRPr="00374369">
        <w:rPr>
          <w:rFonts w:ascii="Times New Roman" w:hAnsi="Times New Roman"/>
        </w:rPr>
        <w:t>The HCV Guidebook states that the notice should include the amount and effective date of the new HAP payment, the amount and effective date of the new family share of the rent, and the amount and effective date of the new tenant rent to owner</w:t>
      </w:r>
      <w:r w:rsidR="00C30751" w:rsidRPr="00374369">
        <w:rPr>
          <w:rFonts w:ascii="Times New Roman" w:hAnsi="Times New Roman"/>
        </w:rPr>
        <w:t>.</w:t>
      </w:r>
    </w:p>
    <w:p w14:paraId="7E651BF1" w14:textId="77777777" w:rsidR="003440EC" w:rsidRPr="00374369" w:rsidRDefault="003440EC" w:rsidP="001A5BA3">
      <w:pPr>
        <w:numPr>
          <w:ilvl w:val="0"/>
          <w:numId w:val="7"/>
        </w:numPr>
        <w:spacing w:before="120"/>
        <w:rPr>
          <w:rFonts w:ascii="Times New Roman" w:hAnsi="Times New Roman"/>
        </w:rPr>
      </w:pPr>
      <w:r w:rsidRPr="00374369">
        <w:rPr>
          <w:rFonts w:ascii="Times New Roman" w:hAnsi="Times New Roman"/>
        </w:rPr>
        <w:t>Although it is not required, it is good practice to include in the notice to the family the annual and adjusted income that was used to calculate the family share of the rent. The model plan includes such a policy.</w:t>
      </w:r>
    </w:p>
    <w:p w14:paraId="07EDD7C7"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4A7B9E12" w14:textId="77777777" w:rsidR="003440EC" w:rsidRPr="00374369" w:rsidRDefault="003440EC" w:rsidP="00D67313">
      <w:pPr>
        <w:spacing w:before="120"/>
        <w:ind w:left="1800"/>
        <w:rPr>
          <w:rFonts w:ascii="Times New Roman" w:hAnsi="Times New Roman"/>
        </w:rPr>
      </w:pPr>
      <w:r w:rsidRPr="00374369">
        <w:rPr>
          <w:rFonts w:ascii="Times New Roman" w:hAnsi="Times New Roman"/>
        </w:rPr>
        <w:t>The notice to the family will include the annual and adjusted income amounts that were used to calculate the family share of the rent and the housing assistance payment.</w:t>
      </w:r>
    </w:p>
    <w:p w14:paraId="036BFBE6" w14:textId="77777777" w:rsidR="0027553A" w:rsidRPr="00374369" w:rsidRDefault="0027553A" w:rsidP="00F61B00">
      <w:pPr>
        <w:spacing w:before="120"/>
        <w:ind w:left="1800"/>
        <w:rPr>
          <w:rFonts w:ascii="Times New Roman" w:hAnsi="Times New Roman"/>
        </w:rPr>
      </w:pPr>
      <w:r w:rsidRPr="00374369">
        <w:rPr>
          <w:rFonts w:ascii="Times New Roman" w:hAnsi="Times New Roman"/>
        </w:rPr>
        <w:t>The notice will state the family has the right to request an explanation of how the assistance was calculated and if the family disagrees, they have the right to informal hearing. The notice will include the procedures for requesting an informal hearing.</w:t>
      </w:r>
    </w:p>
    <w:p w14:paraId="60AB547C"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Use PHA-established policy. Edit the model plan language or delete it and insert the PHA’s policy.</w:t>
      </w:r>
    </w:p>
    <w:p w14:paraId="27D50026" w14:textId="77777777" w:rsidR="003440EC" w:rsidRPr="00374369" w:rsidRDefault="003440EC" w:rsidP="00012D34">
      <w:pPr>
        <w:spacing w:before="240"/>
        <w:rPr>
          <w:rFonts w:ascii="Times New Roman" w:hAnsi="Times New Roman"/>
          <w:bCs/>
          <w:iCs/>
        </w:rPr>
      </w:pPr>
      <w:r w:rsidRPr="00374369">
        <w:rPr>
          <w:rFonts w:ascii="Times New Roman" w:hAnsi="Times New Roman"/>
          <w:b/>
          <w:bCs/>
          <w:iCs/>
        </w:rPr>
        <w:t xml:space="preserve">11-III.D. DISCREPANCIES </w:t>
      </w:r>
    </w:p>
    <w:p w14:paraId="3173893F" w14:textId="77777777" w:rsidR="003440EC" w:rsidRPr="00374369" w:rsidRDefault="003440EC" w:rsidP="00012D34">
      <w:pPr>
        <w:spacing w:before="120"/>
        <w:rPr>
          <w:rFonts w:ascii="Times New Roman" w:hAnsi="Times New Roman"/>
          <w:b/>
          <w:bCs/>
          <w:iCs/>
        </w:rPr>
      </w:pPr>
      <w:r w:rsidRPr="00374369">
        <w:rPr>
          <w:rFonts w:ascii="Times New Roman" w:hAnsi="Times New Roman"/>
          <w:bCs/>
          <w:iCs/>
        </w:rPr>
        <w:t>This section explains that when errors resulting in the overpayment or underpayment of subsidy are discovered, they will be corrected in accordance with the policies contained in Chapter 1</w:t>
      </w:r>
      <w:r w:rsidR="009C0597">
        <w:rPr>
          <w:rFonts w:ascii="Times New Roman" w:hAnsi="Times New Roman"/>
          <w:bCs/>
          <w:iCs/>
        </w:rPr>
        <w:t>4</w:t>
      </w:r>
      <w:r w:rsidRPr="00374369">
        <w:rPr>
          <w:rFonts w:ascii="Times New Roman" w:hAnsi="Times New Roman"/>
          <w:bCs/>
          <w:iCs/>
        </w:rPr>
        <w:t xml:space="preserve">. </w:t>
      </w:r>
      <w:r w:rsidRPr="00374369">
        <w:rPr>
          <w:rFonts w:ascii="Times New Roman" w:hAnsi="Times New Roman"/>
          <w:b/>
          <w:bCs/>
          <w:iCs/>
        </w:rPr>
        <w:t>No policy decisions are required.</w:t>
      </w:r>
    </w:p>
    <w:p w14:paraId="38650EC1" w14:textId="77777777" w:rsidR="00B40DFA" w:rsidRPr="00374369" w:rsidRDefault="00744DB6" w:rsidP="00B40DFA">
      <w:pPr>
        <w:spacing w:before="240"/>
        <w:rPr>
          <w:rFonts w:ascii="Times New Roman" w:hAnsi="Times New Roman"/>
          <w:b/>
          <w:iCs/>
        </w:rPr>
      </w:pPr>
      <w:r w:rsidRPr="00374369">
        <w:rPr>
          <w:rFonts w:ascii="Times New Roman" w:hAnsi="Times New Roman"/>
          <w:b/>
          <w:bCs/>
          <w:iCs/>
        </w:rPr>
        <w:br w:type="page"/>
      </w:r>
      <w:bookmarkStart w:id="12" w:name="_Hlk149300510"/>
      <w:r w:rsidR="00B40DFA" w:rsidRPr="00374369">
        <w:rPr>
          <w:rFonts w:ascii="Times New Roman" w:hAnsi="Times New Roman"/>
          <w:b/>
        </w:rPr>
        <w:lastRenderedPageBreak/>
        <w:t>PART IV: NON-INTERIM REEXAMINATION TRANSACTIONS</w:t>
      </w:r>
      <w:r w:rsidR="00B40DFA" w:rsidRPr="00374369">
        <w:rPr>
          <w:rFonts w:ascii="Times New Roman" w:hAnsi="Times New Roman"/>
          <w:b/>
          <w:iCs/>
        </w:rPr>
        <w:t xml:space="preserve"> [Notice PIH 2023-27]</w:t>
      </w:r>
      <w:bookmarkEnd w:id="12"/>
    </w:p>
    <w:p w14:paraId="17F3C5ED" w14:textId="77777777" w:rsidR="008F369E" w:rsidRPr="00374369" w:rsidRDefault="00B40DFA" w:rsidP="00940A83">
      <w:pPr>
        <w:spacing w:before="120"/>
        <w:rPr>
          <w:rFonts w:ascii="Times New Roman" w:hAnsi="Times New Roman"/>
          <w:b/>
          <w:iCs/>
        </w:rPr>
      </w:pPr>
      <w:r w:rsidRPr="00374369">
        <w:rPr>
          <w:rFonts w:ascii="Times New Roman" w:hAnsi="Times New Roman"/>
          <w:bCs/>
          <w:iCs/>
        </w:rPr>
        <w:t>This section describes when the PHA must submit non-interim reexamination transactions.</w:t>
      </w:r>
      <w:r w:rsidRPr="00374369">
        <w:rPr>
          <w:rFonts w:ascii="Times New Roman" w:hAnsi="Times New Roman"/>
          <w:b/>
          <w:iCs/>
        </w:rPr>
        <w:t xml:space="preserve"> No PHA policy decisions are required.</w:t>
      </w:r>
    </w:p>
    <w:p w14:paraId="7DFCD755" w14:textId="77777777" w:rsidR="00744DB6" w:rsidRPr="00374369" w:rsidRDefault="00B40DFA" w:rsidP="00940A83">
      <w:pPr>
        <w:spacing w:before="120"/>
        <w:rPr>
          <w:rFonts w:ascii="Times New Roman" w:hAnsi="Times New Roman"/>
          <w:b/>
          <w:bCs/>
          <w:caps/>
        </w:rPr>
      </w:pPr>
      <w:r w:rsidRPr="00374369">
        <w:rPr>
          <w:rFonts w:ascii="Times New Roman" w:hAnsi="Times New Roman"/>
          <w:b/>
          <w:bCs/>
          <w:iCs/>
        </w:rPr>
        <w:br w:type="page"/>
      </w:r>
      <w:r w:rsidR="00744DB6" w:rsidRPr="00374369">
        <w:rPr>
          <w:rFonts w:ascii="Times New Roman" w:hAnsi="Times New Roman"/>
          <w:b/>
          <w:bCs/>
          <w:caps/>
        </w:rPr>
        <w:lastRenderedPageBreak/>
        <w:t>FINALIZING THE DOCUMENT</w:t>
      </w:r>
    </w:p>
    <w:p w14:paraId="67DDC798" w14:textId="77777777" w:rsidR="00744DB6" w:rsidRPr="00374369" w:rsidRDefault="00744DB6" w:rsidP="00744DB6">
      <w:pPr>
        <w:spacing w:before="120"/>
        <w:rPr>
          <w:rFonts w:ascii="Times New Roman" w:hAnsi="Times New Roman"/>
        </w:rPr>
      </w:pPr>
      <w:r w:rsidRPr="00374369">
        <w:rPr>
          <w:rFonts w:ascii="Times New Roman" w:hAnsi="Times New Roman"/>
        </w:rPr>
        <w:t xml:space="preserve">Take a final look at the changes you have made in this chapter of the </w:t>
      </w:r>
      <w:r w:rsidR="00CB3C73" w:rsidRPr="00374369">
        <w:rPr>
          <w:rFonts w:ascii="Times New Roman" w:hAnsi="Times New Roman"/>
        </w:rPr>
        <w:t>a</w:t>
      </w:r>
      <w:r w:rsidRPr="00374369">
        <w:rPr>
          <w:rFonts w:ascii="Times New Roman" w:hAnsi="Times New Roman"/>
        </w:rPr>
        <w:t xml:space="preserve">dministrative </w:t>
      </w:r>
      <w:r w:rsidR="00CB3C73" w:rsidRPr="00374369">
        <w:rPr>
          <w:rFonts w:ascii="Times New Roman" w:hAnsi="Times New Roman"/>
        </w:rPr>
        <w:t>p</w:t>
      </w:r>
      <w:r w:rsidRPr="00374369">
        <w:rPr>
          <w:rFonts w:ascii="Times New Roman" w:hAnsi="Times New Roman"/>
        </w:rPr>
        <w:t>lan.</w:t>
      </w:r>
      <w:r w:rsidRPr="00374369">
        <w:rPr>
          <w:rFonts w:ascii="Times New Roman" w:hAnsi="Times New Roman"/>
        </w:rPr>
        <w:br/>
        <w:t>Have you:</w:t>
      </w:r>
    </w:p>
    <w:p w14:paraId="423F0BD4" w14:textId="77777777" w:rsidR="00744DB6" w:rsidRPr="00374369" w:rsidRDefault="00744DB6" w:rsidP="00744DB6">
      <w:pPr>
        <w:spacing w:before="120"/>
        <w:ind w:left="360" w:hanging="360"/>
        <w:rPr>
          <w:rFonts w:ascii="Times New Roman" w:hAnsi="Times New Roman"/>
        </w:rPr>
      </w:pPr>
      <w:r w:rsidRPr="00374369">
        <w:rPr>
          <w:rFonts w:ascii="Times New Roman" w:hAnsi="Times New Roman"/>
        </w:rPr>
        <w:t xml:space="preserve">(1) Added or subtracted any exhibits at the end of the chapter? </w:t>
      </w:r>
      <w:r w:rsidRPr="00374369">
        <w:rPr>
          <w:rFonts w:ascii="Times New Roman" w:hAnsi="Times New Roman"/>
        </w:rPr>
        <w:fldChar w:fldCharType="begin">
          <w:ffData>
            <w:name w:val="Check5"/>
            <w:enabled/>
            <w:calcOnExit w:val="0"/>
            <w:checkBox>
              <w:sizeAuto/>
              <w:default w:val="0"/>
            </w:checkBox>
          </w:ffData>
        </w:fldChar>
      </w:r>
      <w:bookmarkStart w:id="13" w:name="Check5"/>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bookmarkEnd w:id="13"/>
      <w:r w:rsidRPr="00374369">
        <w:rPr>
          <w:rFonts w:ascii="Times New Roman" w:hAnsi="Times New Roman"/>
        </w:rPr>
        <w:t xml:space="preserve"> Yes </w:t>
      </w:r>
      <w:r w:rsidRPr="00374369">
        <w:rPr>
          <w:rFonts w:ascii="Times New Roman" w:hAnsi="Times New Roman"/>
        </w:rPr>
        <w:fldChar w:fldCharType="begin">
          <w:ffData>
            <w:name w:val="Check6"/>
            <w:enabled/>
            <w:calcOnExit w:val="0"/>
            <w:checkBox>
              <w:sizeAuto/>
              <w:default w:val="0"/>
            </w:checkBox>
          </w:ffData>
        </w:fldChar>
      </w:r>
      <w:bookmarkStart w:id="14" w:name="Check6"/>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bookmarkEnd w:id="14"/>
      <w:r w:rsidRPr="00374369">
        <w:rPr>
          <w:rFonts w:ascii="Times New Roman" w:hAnsi="Times New Roman"/>
        </w:rPr>
        <w:t xml:space="preserve"> No.</w:t>
      </w:r>
    </w:p>
    <w:p w14:paraId="07B5964A" w14:textId="77777777" w:rsidR="00744DB6" w:rsidRPr="00374369" w:rsidRDefault="00744DB6" w:rsidP="00744DB6">
      <w:pPr>
        <w:spacing w:before="120"/>
        <w:ind w:left="360" w:hanging="360"/>
        <w:rPr>
          <w:rFonts w:ascii="Times New Roman" w:hAnsi="Times New Roman"/>
        </w:rPr>
      </w:pPr>
      <w:r w:rsidRPr="00374369">
        <w:rPr>
          <w:rFonts w:ascii="Times New Roman" w:hAnsi="Times New Roman"/>
        </w:rPr>
        <w:t xml:space="preserve">(2) Added, subtracted or reordered any major sections (at the A, B, or C level?) </w:t>
      </w:r>
      <w:r w:rsidRPr="00374369">
        <w:rPr>
          <w:rFonts w:ascii="Times New Roman" w:hAnsi="Times New Roman"/>
        </w:rPr>
        <w:fldChar w:fldCharType="begin">
          <w:ffData>
            <w:name w:val="Check7"/>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 xml:space="preserve"> Yes </w:t>
      </w:r>
      <w:r w:rsidRPr="00374369">
        <w:rPr>
          <w:rFonts w:ascii="Times New Roman" w:hAnsi="Times New Roman"/>
        </w:rPr>
        <w:fldChar w:fldCharType="begin">
          <w:ffData>
            <w:name w:val="Check8"/>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 xml:space="preserve"> No</w:t>
      </w:r>
    </w:p>
    <w:p w14:paraId="5C53594A" w14:textId="77777777" w:rsidR="00744DB6" w:rsidRPr="00374369" w:rsidRDefault="00744DB6" w:rsidP="00744DB6">
      <w:pPr>
        <w:spacing w:before="120"/>
        <w:rPr>
          <w:rFonts w:ascii="Times New Roman" w:hAnsi="Times New Roman"/>
        </w:rPr>
      </w:pPr>
      <w:r w:rsidRPr="00374369">
        <w:rPr>
          <w:rFonts w:ascii="Times New Roman" w:hAnsi="Times New Roman"/>
        </w:rPr>
        <w:t>If you answered yes to either of these questions, you must adjust the chapter to match your changes.</w:t>
      </w:r>
    </w:p>
    <w:p w14:paraId="049565DF" w14:textId="77777777" w:rsidR="00744DB6" w:rsidRPr="00374369" w:rsidRDefault="00744DB6" w:rsidP="00744DB6">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Pr="00374369">
        <w:rPr>
          <w:rFonts w:ascii="Times New Roman" w:hAnsi="Times New Roman"/>
          <w:b/>
          <w:u w:val="single"/>
        </w:rPr>
        <w:t>Decision Point</w:t>
      </w:r>
      <w:r w:rsidRPr="00374369">
        <w:rPr>
          <w:rFonts w:ascii="Times New Roman" w:hAnsi="Times New Roman"/>
          <w:b/>
        </w:rPr>
        <w:t xml:space="preserve">: Are any changes required to this </w:t>
      </w:r>
      <w:r w:rsidR="00CB3C73" w:rsidRPr="00374369">
        <w:rPr>
          <w:rFonts w:ascii="Times New Roman" w:hAnsi="Times New Roman"/>
          <w:b/>
        </w:rPr>
        <w:t>c</w:t>
      </w:r>
      <w:r w:rsidRPr="00374369">
        <w:rPr>
          <w:rFonts w:ascii="Times New Roman" w:hAnsi="Times New Roman"/>
          <w:b/>
        </w:rPr>
        <w:t>hapter?</w:t>
      </w:r>
    </w:p>
    <w:p w14:paraId="7271C465"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1"/>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ab/>
        <w:t>No. No changes to the model plan are needed.</w:t>
      </w:r>
    </w:p>
    <w:p w14:paraId="1188533A"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3"/>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ab/>
        <w:t>Yes. Edits only. Edit and insert PHA language as appropriate.</w:t>
      </w:r>
    </w:p>
    <w:p w14:paraId="35ED875A"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4"/>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ab/>
        <w:t xml:space="preserve">Yes. PHA changed the organization of the chapter. Adjust the chapter to reflect your changes </w:t>
      </w:r>
      <w:r w:rsidRPr="00374369">
        <w:rPr>
          <w:rFonts w:ascii="Times New Roman" w:hAnsi="Times New Roman"/>
          <w:b/>
        </w:rPr>
        <w:t>and</w:t>
      </w:r>
      <w:r w:rsidRPr="00374369">
        <w:rPr>
          <w:rFonts w:ascii="Times New Roman" w:hAnsi="Times New Roman"/>
        </w:rPr>
        <w:t xml:space="preserve"> review the rest of the document to make sure that any references to section numbers are correct.</w:t>
      </w:r>
    </w:p>
    <w:p w14:paraId="746E52C5" w14:textId="77777777" w:rsidR="00CB3C73" w:rsidRPr="00374369" w:rsidRDefault="00CB3C73" w:rsidP="00CB3C73">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Pr="00374369">
        <w:rPr>
          <w:rFonts w:ascii="Times New Roman" w:hAnsi="Times New Roman"/>
          <w:b/>
          <w:u w:val="single"/>
        </w:rPr>
        <w:t>Decision Point</w:t>
      </w:r>
      <w:r w:rsidRPr="00374369">
        <w:rPr>
          <w:rFonts w:ascii="Times New Roman" w:hAnsi="Times New Roman"/>
          <w:b/>
        </w:rPr>
        <w:t>: Are changes required in other chapters as a result of changes to this chapter?</w:t>
      </w:r>
    </w:p>
    <w:p w14:paraId="476A4FEB" w14:textId="77777777" w:rsidR="00CB3C73" w:rsidRPr="00374369" w:rsidRDefault="00CB3C73" w:rsidP="00CB3C73">
      <w:pPr>
        <w:spacing w:before="120"/>
        <w:ind w:left="720"/>
        <w:rPr>
          <w:rFonts w:ascii="Times New Roman" w:hAnsi="Times New Roman"/>
        </w:rPr>
      </w:pPr>
      <w:r w:rsidRPr="00374369">
        <w:rPr>
          <w:rFonts w:ascii="Times New Roman" w:hAnsi="Times New Roman"/>
        </w:rPr>
        <w:t xml:space="preserve">Check the “Things to Consider” under each decision point to identify if changes to the model plan policy will require changes to policies in other chapters of the plan. </w:t>
      </w:r>
    </w:p>
    <w:p w14:paraId="5488CA0E" w14:textId="77777777" w:rsidR="00CB3C73" w:rsidRPr="00374369" w:rsidRDefault="00CB3C73" w:rsidP="00CB3C73">
      <w:pPr>
        <w:spacing w:before="120"/>
        <w:ind w:left="1440" w:hanging="720"/>
        <w:rPr>
          <w:rFonts w:ascii="Times New Roman" w:hAnsi="Times New Roman"/>
        </w:rPr>
      </w:pPr>
      <w:r w:rsidRPr="00374369">
        <w:rPr>
          <w:rFonts w:ascii="Times New Roman" w:hAnsi="Times New Roman"/>
        </w:rPr>
        <w:fldChar w:fldCharType="begin">
          <w:ffData>
            <w:name w:val="Check1"/>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ab/>
        <w:t>No. Changes to other chapters are not necessary.</w:t>
      </w:r>
    </w:p>
    <w:p w14:paraId="1EBC5334" w14:textId="77777777" w:rsidR="00AA364C" w:rsidRPr="00374369" w:rsidRDefault="00CB3C73" w:rsidP="00940A83">
      <w:pPr>
        <w:spacing w:before="120"/>
        <w:ind w:left="1440" w:hanging="720"/>
        <w:rPr>
          <w:rFonts w:ascii="Times New Roman" w:hAnsi="Times New Roman"/>
        </w:rPr>
      </w:pPr>
      <w:r w:rsidRPr="00374369">
        <w:rPr>
          <w:rFonts w:ascii="Times New Roman" w:hAnsi="Times New Roman"/>
        </w:rPr>
        <w:fldChar w:fldCharType="begin">
          <w:ffData>
            <w:name w:val="Check3"/>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end"/>
      </w:r>
      <w:r w:rsidRPr="00374369">
        <w:rPr>
          <w:rFonts w:ascii="Times New Roman" w:hAnsi="Times New Roman"/>
        </w:rPr>
        <w:tab/>
        <w:t>Yes. Changes to the following chapters are also required:</w:t>
      </w:r>
    </w:p>
    <w:sectPr w:rsidR="00AA364C" w:rsidRPr="00374369" w:rsidSect="00004D83">
      <w:headerReference w:type="default" r:id="rId11"/>
      <w:footerReference w:type="default" r:id="rId12"/>
      <w:type w:val="oddPage"/>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0EED6" w14:textId="77777777" w:rsidR="0090140B" w:rsidRDefault="0090140B">
      <w:r>
        <w:separator/>
      </w:r>
    </w:p>
  </w:endnote>
  <w:endnote w:type="continuationSeparator" w:id="0">
    <w:p w14:paraId="18C7A31E" w14:textId="77777777" w:rsidR="0090140B" w:rsidRDefault="0090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7EEEC" w14:textId="77777777" w:rsidR="006173A5" w:rsidRPr="00826893" w:rsidRDefault="006173A5" w:rsidP="00A40B82">
    <w:pPr>
      <w:pStyle w:val="Footer"/>
      <w:framePr w:h="317" w:hRule="exact" w:wrap="around" w:vAnchor="text" w:hAnchor="page" w:x="5581" w:y="41"/>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11</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B9043B">
      <w:rPr>
        <w:rStyle w:val="PageNumber"/>
        <w:rFonts w:ascii="Times New Roman" w:hAnsi="Times New Roman"/>
        <w:noProof/>
      </w:rPr>
      <w:t>2</w:t>
    </w:r>
    <w:r w:rsidRPr="00826893">
      <w:rPr>
        <w:rStyle w:val="PageNumber"/>
        <w:rFonts w:ascii="Times New Roman" w:hAnsi="Times New Roman"/>
      </w:rPr>
      <w:fldChar w:fldCharType="end"/>
    </w:r>
  </w:p>
  <w:p w14:paraId="6795C5D9" w14:textId="77777777" w:rsidR="006173A5" w:rsidRPr="000C57E0" w:rsidRDefault="006173A5" w:rsidP="000C57E0">
    <w:pPr>
      <w:tabs>
        <w:tab w:val="right" w:pos="9360"/>
      </w:tabs>
      <w:rPr>
        <w:rFonts w:ascii="Times New Roman" w:hAnsi="Times New Roman"/>
        <w:sz w:val="18"/>
        <w:szCs w:val="18"/>
      </w:rPr>
    </w:pPr>
    <w:r w:rsidRPr="000C57E0">
      <w:rPr>
        <w:rFonts w:ascii="Times New Roman" w:hAnsi="Times New Roman"/>
        <w:sz w:val="18"/>
        <w:szCs w:val="18"/>
      </w:rPr>
      <w:t>Section 8 HCV Model Administrative Plan</w:t>
    </w:r>
    <w:r w:rsidRPr="000C57E0">
      <w:rPr>
        <w:rFonts w:ascii="Times New Roman" w:hAnsi="Times New Roman"/>
        <w:sz w:val="18"/>
        <w:szCs w:val="18"/>
      </w:rPr>
      <w:tab/>
      <w:t xml:space="preserve">Instructions </w:t>
    </w:r>
    <w:r w:rsidR="00E119B1">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882E4" w14:textId="77777777" w:rsidR="0090140B" w:rsidRDefault="0090140B">
      <w:r>
        <w:separator/>
      </w:r>
    </w:p>
  </w:footnote>
  <w:footnote w:type="continuationSeparator" w:id="0">
    <w:p w14:paraId="3C121E04" w14:textId="77777777" w:rsidR="0090140B" w:rsidRDefault="00901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A17E8" w14:textId="77777777" w:rsidR="006173A5" w:rsidRPr="00C30751" w:rsidRDefault="006173A5" w:rsidP="00C30751">
    <w:pPr>
      <w:pStyle w:val="Header"/>
      <w:numPr>
        <w:ins w:id="15" w:author="Samantha Sowards" w:date="2004-11-01T11:11:00Z"/>
      </w:numPr>
      <w:pBdr>
        <w:bottom w:val="single" w:sz="4" w:space="1" w:color="auto"/>
      </w:pBdr>
      <w:jc w:val="center"/>
    </w:pPr>
    <w:r w:rsidRPr="00C30751">
      <w:rPr>
        <w:rFonts w:ascii="Times New Roman" w:hAnsi="Times New Roman"/>
        <w:b/>
      </w:rPr>
      <w:t>Instructions for Preparing Chapter 11</w:t>
    </w:r>
    <w:r w:rsidR="00DE29A9">
      <w:rPr>
        <w:rFonts w:ascii="Times New Roman" w:hAnsi="Times New Roman"/>
        <w:b/>
      </w:rPr>
      <w:t>.B</w:t>
    </w:r>
    <w:r w:rsidRPr="00C30751">
      <w:rPr>
        <w:rFonts w:ascii="Times New Roman" w:hAnsi="Times New Roman"/>
        <w:b/>
      </w:rPr>
      <w:t>: 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13642"/>
    <w:multiLevelType w:val="hybridMultilevel"/>
    <w:tmpl w:val="74F8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8E5D73"/>
    <w:multiLevelType w:val="hybridMultilevel"/>
    <w:tmpl w:val="244279DA"/>
    <w:lvl w:ilvl="0" w:tplc="39E6897C">
      <w:start w:val="1"/>
      <w:numFmt w:val="bullet"/>
      <w:pStyle w:val="Level1BulletChar"/>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2531EB"/>
    <w:multiLevelType w:val="hybridMultilevel"/>
    <w:tmpl w:val="741CB6CA"/>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1839313">
    <w:abstractNumId w:val="4"/>
  </w:num>
  <w:num w:numId="2" w16cid:durableId="1323197165">
    <w:abstractNumId w:val="3"/>
  </w:num>
  <w:num w:numId="3" w16cid:durableId="2042704808">
    <w:abstractNumId w:val="6"/>
  </w:num>
  <w:num w:numId="4" w16cid:durableId="1685353914">
    <w:abstractNumId w:val="5"/>
  </w:num>
  <w:num w:numId="5" w16cid:durableId="421493507">
    <w:abstractNumId w:val="1"/>
  </w:num>
  <w:num w:numId="6" w16cid:durableId="574436771">
    <w:abstractNumId w:val="7"/>
  </w:num>
  <w:num w:numId="7" w16cid:durableId="1508716890">
    <w:abstractNumId w:val="8"/>
  </w:num>
  <w:num w:numId="8" w16cid:durableId="1650865447">
    <w:abstractNumId w:val="2"/>
  </w:num>
  <w:num w:numId="9" w16cid:durableId="95047358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665"/>
    <w:rsid w:val="00001CAB"/>
    <w:rsid w:val="00004D83"/>
    <w:rsid w:val="00012D34"/>
    <w:rsid w:val="00016BC3"/>
    <w:rsid w:val="00022BF2"/>
    <w:rsid w:val="00022F31"/>
    <w:rsid w:val="0003268A"/>
    <w:rsid w:val="000456F6"/>
    <w:rsid w:val="000473ED"/>
    <w:rsid w:val="00052745"/>
    <w:rsid w:val="00052874"/>
    <w:rsid w:val="00052BB2"/>
    <w:rsid w:val="000534AD"/>
    <w:rsid w:val="00072EDD"/>
    <w:rsid w:val="00074459"/>
    <w:rsid w:val="0007795E"/>
    <w:rsid w:val="000839AF"/>
    <w:rsid w:val="00085BCA"/>
    <w:rsid w:val="0009211F"/>
    <w:rsid w:val="000931E8"/>
    <w:rsid w:val="00097123"/>
    <w:rsid w:val="00097443"/>
    <w:rsid w:val="000B5EA7"/>
    <w:rsid w:val="000C2A7A"/>
    <w:rsid w:val="000C4EC7"/>
    <w:rsid w:val="000C57E0"/>
    <w:rsid w:val="000D1D78"/>
    <w:rsid w:val="000D2C22"/>
    <w:rsid w:val="000D31A2"/>
    <w:rsid w:val="000D6473"/>
    <w:rsid w:val="000E0B98"/>
    <w:rsid w:val="000F0B59"/>
    <w:rsid w:val="000F3B4E"/>
    <w:rsid w:val="00100B72"/>
    <w:rsid w:val="001032EB"/>
    <w:rsid w:val="001037D8"/>
    <w:rsid w:val="0010548C"/>
    <w:rsid w:val="00112129"/>
    <w:rsid w:val="00116A89"/>
    <w:rsid w:val="00123EE5"/>
    <w:rsid w:val="001400E5"/>
    <w:rsid w:val="00150778"/>
    <w:rsid w:val="00151478"/>
    <w:rsid w:val="00155607"/>
    <w:rsid w:val="001567E1"/>
    <w:rsid w:val="00162760"/>
    <w:rsid w:val="001642A2"/>
    <w:rsid w:val="001676AA"/>
    <w:rsid w:val="0017596A"/>
    <w:rsid w:val="001828B6"/>
    <w:rsid w:val="0019452E"/>
    <w:rsid w:val="001955CC"/>
    <w:rsid w:val="001A1257"/>
    <w:rsid w:val="001A284A"/>
    <w:rsid w:val="001A5BA3"/>
    <w:rsid w:val="001C1370"/>
    <w:rsid w:val="001D47AD"/>
    <w:rsid w:val="001F7359"/>
    <w:rsid w:val="002012BF"/>
    <w:rsid w:val="0022258B"/>
    <w:rsid w:val="0022366D"/>
    <w:rsid w:val="0025631B"/>
    <w:rsid w:val="0026156E"/>
    <w:rsid w:val="0026367D"/>
    <w:rsid w:val="002645AA"/>
    <w:rsid w:val="00274B66"/>
    <w:rsid w:val="0027553A"/>
    <w:rsid w:val="00275AE1"/>
    <w:rsid w:val="00286D37"/>
    <w:rsid w:val="00291800"/>
    <w:rsid w:val="002A1E11"/>
    <w:rsid w:val="002A7C93"/>
    <w:rsid w:val="002B081E"/>
    <w:rsid w:val="002B3CCE"/>
    <w:rsid w:val="002B443E"/>
    <w:rsid w:val="002C082A"/>
    <w:rsid w:val="002C4467"/>
    <w:rsid w:val="002C61C0"/>
    <w:rsid w:val="002D35A6"/>
    <w:rsid w:val="002D3FCA"/>
    <w:rsid w:val="002F14B4"/>
    <w:rsid w:val="002F3141"/>
    <w:rsid w:val="002F6CF2"/>
    <w:rsid w:val="003022C3"/>
    <w:rsid w:val="0030231A"/>
    <w:rsid w:val="003172D3"/>
    <w:rsid w:val="00330CF5"/>
    <w:rsid w:val="003312AC"/>
    <w:rsid w:val="00340A4A"/>
    <w:rsid w:val="003440EC"/>
    <w:rsid w:val="0035077F"/>
    <w:rsid w:val="00354A14"/>
    <w:rsid w:val="00355C67"/>
    <w:rsid w:val="0035781E"/>
    <w:rsid w:val="00361904"/>
    <w:rsid w:val="003632EE"/>
    <w:rsid w:val="0036503C"/>
    <w:rsid w:val="00366518"/>
    <w:rsid w:val="00366802"/>
    <w:rsid w:val="00367B13"/>
    <w:rsid w:val="0037202F"/>
    <w:rsid w:val="00374369"/>
    <w:rsid w:val="0037550C"/>
    <w:rsid w:val="00382073"/>
    <w:rsid w:val="00383BCE"/>
    <w:rsid w:val="00386CE9"/>
    <w:rsid w:val="00386E16"/>
    <w:rsid w:val="003947A0"/>
    <w:rsid w:val="003954FB"/>
    <w:rsid w:val="00397683"/>
    <w:rsid w:val="003A0659"/>
    <w:rsid w:val="003A29A8"/>
    <w:rsid w:val="003A3264"/>
    <w:rsid w:val="003A3DC1"/>
    <w:rsid w:val="003A6800"/>
    <w:rsid w:val="003A6E0A"/>
    <w:rsid w:val="003B15CA"/>
    <w:rsid w:val="003B3B60"/>
    <w:rsid w:val="003C73C1"/>
    <w:rsid w:val="003D507E"/>
    <w:rsid w:val="003D520D"/>
    <w:rsid w:val="003D7AB3"/>
    <w:rsid w:val="003E1C96"/>
    <w:rsid w:val="003E41F8"/>
    <w:rsid w:val="003F398C"/>
    <w:rsid w:val="003F3A4C"/>
    <w:rsid w:val="00407D44"/>
    <w:rsid w:val="004164D2"/>
    <w:rsid w:val="00417FF3"/>
    <w:rsid w:val="00423329"/>
    <w:rsid w:val="00426763"/>
    <w:rsid w:val="004376BF"/>
    <w:rsid w:val="00441245"/>
    <w:rsid w:val="004653D7"/>
    <w:rsid w:val="00465788"/>
    <w:rsid w:val="00465B71"/>
    <w:rsid w:val="004740EE"/>
    <w:rsid w:val="00475544"/>
    <w:rsid w:val="004768B9"/>
    <w:rsid w:val="00477B8D"/>
    <w:rsid w:val="00484896"/>
    <w:rsid w:val="00485054"/>
    <w:rsid w:val="004851D0"/>
    <w:rsid w:val="004944F4"/>
    <w:rsid w:val="00496CF2"/>
    <w:rsid w:val="00497CE7"/>
    <w:rsid w:val="004B1772"/>
    <w:rsid w:val="004C23C0"/>
    <w:rsid w:val="004C44E8"/>
    <w:rsid w:val="004D0EC9"/>
    <w:rsid w:val="004D4756"/>
    <w:rsid w:val="004D665F"/>
    <w:rsid w:val="004E5802"/>
    <w:rsid w:val="00501E81"/>
    <w:rsid w:val="00502D40"/>
    <w:rsid w:val="005123B4"/>
    <w:rsid w:val="0052025B"/>
    <w:rsid w:val="005265E2"/>
    <w:rsid w:val="00533309"/>
    <w:rsid w:val="00534941"/>
    <w:rsid w:val="005352EE"/>
    <w:rsid w:val="0053655E"/>
    <w:rsid w:val="00543F4C"/>
    <w:rsid w:val="00544BBD"/>
    <w:rsid w:val="00550053"/>
    <w:rsid w:val="00553408"/>
    <w:rsid w:val="00556F29"/>
    <w:rsid w:val="00577CB6"/>
    <w:rsid w:val="0058148C"/>
    <w:rsid w:val="00585D4F"/>
    <w:rsid w:val="005955EB"/>
    <w:rsid w:val="0059737D"/>
    <w:rsid w:val="005B4BC8"/>
    <w:rsid w:val="005E37D3"/>
    <w:rsid w:val="005F3629"/>
    <w:rsid w:val="006040FE"/>
    <w:rsid w:val="00604C57"/>
    <w:rsid w:val="00604ECB"/>
    <w:rsid w:val="00610AF3"/>
    <w:rsid w:val="006173A5"/>
    <w:rsid w:val="006233C8"/>
    <w:rsid w:val="00625E5E"/>
    <w:rsid w:val="00627616"/>
    <w:rsid w:val="006363F2"/>
    <w:rsid w:val="00650510"/>
    <w:rsid w:val="0065424E"/>
    <w:rsid w:val="00655795"/>
    <w:rsid w:val="00656AF7"/>
    <w:rsid w:val="00663833"/>
    <w:rsid w:val="006638DA"/>
    <w:rsid w:val="0066681A"/>
    <w:rsid w:val="00671215"/>
    <w:rsid w:val="00671266"/>
    <w:rsid w:val="00675F9A"/>
    <w:rsid w:val="00676A84"/>
    <w:rsid w:val="00677908"/>
    <w:rsid w:val="00681748"/>
    <w:rsid w:val="00683B68"/>
    <w:rsid w:val="00684E3E"/>
    <w:rsid w:val="00685322"/>
    <w:rsid w:val="0069406F"/>
    <w:rsid w:val="00694A68"/>
    <w:rsid w:val="00694F67"/>
    <w:rsid w:val="006953A4"/>
    <w:rsid w:val="00697446"/>
    <w:rsid w:val="006A4A60"/>
    <w:rsid w:val="006A7256"/>
    <w:rsid w:val="006B00EB"/>
    <w:rsid w:val="006B0496"/>
    <w:rsid w:val="006B378F"/>
    <w:rsid w:val="006D139C"/>
    <w:rsid w:val="006E29DF"/>
    <w:rsid w:val="006E6183"/>
    <w:rsid w:val="006E681B"/>
    <w:rsid w:val="006E6E3E"/>
    <w:rsid w:val="006F7085"/>
    <w:rsid w:val="0071188F"/>
    <w:rsid w:val="00716FC1"/>
    <w:rsid w:val="007353A9"/>
    <w:rsid w:val="00735568"/>
    <w:rsid w:val="00740171"/>
    <w:rsid w:val="00744DB6"/>
    <w:rsid w:val="00750CBD"/>
    <w:rsid w:val="00753C92"/>
    <w:rsid w:val="00776F8B"/>
    <w:rsid w:val="00782106"/>
    <w:rsid w:val="0078522C"/>
    <w:rsid w:val="007868BD"/>
    <w:rsid w:val="00792525"/>
    <w:rsid w:val="007A41CF"/>
    <w:rsid w:val="007B2B56"/>
    <w:rsid w:val="007C22D2"/>
    <w:rsid w:val="007D119F"/>
    <w:rsid w:val="007D3E49"/>
    <w:rsid w:val="007E3AAC"/>
    <w:rsid w:val="007F2DC7"/>
    <w:rsid w:val="007F5F2A"/>
    <w:rsid w:val="008014E3"/>
    <w:rsid w:val="008025EC"/>
    <w:rsid w:val="008070CB"/>
    <w:rsid w:val="008129A9"/>
    <w:rsid w:val="00812DDE"/>
    <w:rsid w:val="00820503"/>
    <w:rsid w:val="00822965"/>
    <w:rsid w:val="00823806"/>
    <w:rsid w:val="00825840"/>
    <w:rsid w:val="00825CDB"/>
    <w:rsid w:val="008531B3"/>
    <w:rsid w:val="008533EB"/>
    <w:rsid w:val="0087397E"/>
    <w:rsid w:val="00877FA0"/>
    <w:rsid w:val="0088467F"/>
    <w:rsid w:val="008926A4"/>
    <w:rsid w:val="00893B23"/>
    <w:rsid w:val="00893E7B"/>
    <w:rsid w:val="008A034C"/>
    <w:rsid w:val="008B5A98"/>
    <w:rsid w:val="008E3B9B"/>
    <w:rsid w:val="008E6153"/>
    <w:rsid w:val="008F24BD"/>
    <w:rsid w:val="008F369E"/>
    <w:rsid w:val="0090140B"/>
    <w:rsid w:val="009132B9"/>
    <w:rsid w:val="0092120E"/>
    <w:rsid w:val="0092260D"/>
    <w:rsid w:val="009243AA"/>
    <w:rsid w:val="00924A86"/>
    <w:rsid w:val="00927652"/>
    <w:rsid w:val="00927A4D"/>
    <w:rsid w:val="00935155"/>
    <w:rsid w:val="00940A83"/>
    <w:rsid w:val="0094708C"/>
    <w:rsid w:val="00955252"/>
    <w:rsid w:val="00955B2F"/>
    <w:rsid w:val="00956118"/>
    <w:rsid w:val="00964AA1"/>
    <w:rsid w:val="00970014"/>
    <w:rsid w:val="009702BE"/>
    <w:rsid w:val="0097242C"/>
    <w:rsid w:val="00980B22"/>
    <w:rsid w:val="009841CC"/>
    <w:rsid w:val="0098425E"/>
    <w:rsid w:val="009A366F"/>
    <w:rsid w:val="009A4DD8"/>
    <w:rsid w:val="009B10D0"/>
    <w:rsid w:val="009B1396"/>
    <w:rsid w:val="009B5BA4"/>
    <w:rsid w:val="009B66EB"/>
    <w:rsid w:val="009C0597"/>
    <w:rsid w:val="009C3D34"/>
    <w:rsid w:val="009D3ECE"/>
    <w:rsid w:val="009D76B5"/>
    <w:rsid w:val="009E0A5A"/>
    <w:rsid w:val="009E3ECB"/>
    <w:rsid w:val="009E5F54"/>
    <w:rsid w:val="00A00C12"/>
    <w:rsid w:val="00A00ED2"/>
    <w:rsid w:val="00A0118C"/>
    <w:rsid w:val="00A05211"/>
    <w:rsid w:val="00A0697E"/>
    <w:rsid w:val="00A12307"/>
    <w:rsid w:val="00A13591"/>
    <w:rsid w:val="00A1626D"/>
    <w:rsid w:val="00A250C4"/>
    <w:rsid w:val="00A279CC"/>
    <w:rsid w:val="00A311BF"/>
    <w:rsid w:val="00A34665"/>
    <w:rsid w:val="00A40B82"/>
    <w:rsid w:val="00A51452"/>
    <w:rsid w:val="00A749EA"/>
    <w:rsid w:val="00A75D12"/>
    <w:rsid w:val="00A90ADB"/>
    <w:rsid w:val="00A921F1"/>
    <w:rsid w:val="00A9280A"/>
    <w:rsid w:val="00A939EB"/>
    <w:rsid w:val="00A94B6A"/>
    <w:rsid w:val="00A97436"/>
    <w:rsid w:val="00AA02AF"/>
    <w:rsid w:val="00AA1520"/>
    <w:rsid w:val="00AA364C"/>
    <w:rsid w:val="00AA5DD6"/>
    <w:rsid w:val="00AB152C"/>
    <w:rsid w:val="00AB5CE5"/>
    <w:rsid w:val="00AC74D6"/>
    <w:rsid w:val="00AC7A81"/>
    <w:rsid w:val="00AD7605"/>
    <w:rsid w:val="00AE1B3B"/>
    <w:rsid w:val="00AE5AC7"/>
    <w:rsid w:val="00AF50BB"/>
    <w:rsid w:val="00AF6C0E"/>
    <w:rsid w:val="00B00771"/>
    <w:rsid w:val="00B03E48"/>
    <w:rsid w:val="00B102C9"/>
    <w:rsid w:val="00B22258"/>
    <w:rsid w:val="00B22939"/>
    <w:rsid w:val="00B23BA0"/>
    <w:rsid w:val="00B35C8A"/>
    <w:rsid w:val="00B35D2B"/>
    <w:rsid w:val="00B40DFA"/>
    <w:rsid w:val="00B413D5"/>
    <w:rsid w:val="00B416BC"/>
    <w:rsid w:val="00B47253"/>
    <w:rsid w:val="00B54748"/>
    <w:rsid w:val="00B61916"/>
    <w:rsid w:val="00B667BB"/>
    <w:rsid w:val="00B71AD0"/>
    <w:rsid w:val="00B7505F"/>
    <w:rsid w:val="00B83582"/>
    <w:rsid w:val="00B84113"/>
    <w:rsid w:val="00B9043B"/>
    <w:rsid w:val="00B90777"/>
    <w:rsid w:val="00B927C9"/>
    <w:rsid w:val="00B94CDC"/>
    <w:rsid w:val="00B9713C"/>
    <w:rsid w:val="00B97958"/>
    <w:rsid w:val="00BA20E7"/>
    <w:rsid w:val="00BA29EA"/>
    <w:rsid w:val="00BB307D"/>
    <w:rsid w:val="00BB44FA"/>
    <w:rsid w:val="00BC0E31"/>
    <w:rsid w:val="00BC3825"/>
    <w:rsid w:val="00BC491C"/>
    <w:rsid w:val="00BC6541"/>
    <w:rsid w:val="00BC6890"/>
    <w:rsid w:val="00BE6FF8"/>
    <w:rsid w:val="00BF7320"/>
    <w:rsid w:val="00C04175"/>
    <w:rsid w:val="00C0610E"/>
    <w:rsid w:val="00C110D1"/>
    <w:rsid w:val="00C134DA"/>
    <w:rsid w:val="00C2069F"/>
    <w:rsid w:val="00C258C6"/>
    <w:rsid w:val="00C26082"/>
    <w:rsid w:val="00C30751"/>
    <w:rsid w:val="00C32EA2"/>
    <w:rsid w:val="00C45BC0"/>
    <w:rsid w:val="00C6056D"/>
    <w:rsid w:val="00C745A8"/>
    <w:rsid w:val="00C74E16"/>
    <w:rsid w:val="00C8120C"/>
    <w:rsid w:val="00C82A55"/>
    <w:rsid w:val="00C83DE7"/>
    <w:rsid w:val="00C86162"/>
    <w:rsid w:val="00C87040"/>
    <w:rsid w:val="00C94EB2"/>
    <w:rsid w:val="00CA09A4"/>
    <w:rsid w:val="00CA19F6"/>
    <w:rsid w:val="00CA2EE7"/>
    <w:rsid w:val="00CA7A74"/>
    <w:rsid w:val="00CB3C73"/>
    <w:rsid w:val="00CB59FC"/>
    <w:rsid w:val="00CB762E"/>
    <w:rsid w:val="00CC301E"/>
    <w:rsid w:val="00CE22C6"/>
    <w:rsid w:val="00CF2239"/>
    <w:rsid w:val="00CF2CA2"/>
    <w:rsid w:val="00CF560E"/>
    <w:rsid w:val="00CF7920"/>
    <w:rsid w:val="00D0457F"/>
    <w:rsid w:val="00D10774"/>
    <w:rsid w:val="00D13118"/>
    <w:rsid w:val="00D16B92"/>
    <w:rsid w:val="00D21073"/>
    <w:rsid w:val="00D22909"/>
    <w:rsid w:val="00D23817"/>
    <w:rsid w:val="00D23F87"/>
    <w:rsid w:val="00D246CA"/>
    <w:rsid w:val="00D277D1"/>
    <w:rsid w:val="00D30609"/>
    <w:rsid w:val="00D33CC3"/>
    <w:rsid w:val="00D36E61"/>
    <w:rsid w:val="00D418BA"/>
    <w:rsid w:val="00D42D32"/>
    <w:rsid w:val="00D4391D"/>
    <w:rsid w:val="00D4465F"/>
    <w:rsid w:val="00D47172"/>
    <w:rsid w:val="00D47C8F"/>
    <w:rsid w:val="00D55A6C"/>
    <w:rsid w:val="00D63975"/>
    <w:rsid w:val="00D67313"/>
    <w:rsid w:val="00D72CA4"/>
    <w:rsid w:val="00D82D68"/>
    <w:rsid w:val="00D852A4"/>
    <w:rsid w:val="00DA067F"/>
    <w:rsid w:val="00DA60DD"/>
    <w:rsid w:val="00DB7EE6"/>
    <w:rsid w:val="00DC5491"/>
    <w:rsid w:val="00DC54A6"/>
    <w:rsid w:val="00DD74C2"/>
    <w:rsid w:val="00DE09EE"/>
    <w:rsid w:val="00DE1076"/>
    <w:rsid w:val="00DE15A5"/>
    <w:rsid w:val="00DE29A9"/>
    <w:rsid w:val="00DE4A71"/>
    <w:rsid w:val="00DF19BA"/>
    <w:rsid w:val="00DF2743"/>
    <w:rsid w:val="00DF2AA7"/>
    <w:rsid w:val="00DF4849"/>
    <w:rsid w:val="00DF5B84"/>
    <w:rsid w:val="00E02395"/>
    <w:rsid w:val="00E03D63"/>
    <w:rsid w:val="00E119B1"/>
    <w:rsid w:val="00E13DBB"/>
    <w:rsid w:val="00E163DF"/>
    <w:rsid w:val="00E16B90"/>
    <w:rsid w:val="00E17FB3"/>
    <w:rsid w:val="00E20BFA"/>
    <w:rsid w:val="00E21BFD"/>
    <w:rsid w:val="00E24850"/>
    <w:rsid w:val="00E27F63"/>
    <w:rsid w:val="00E318AD"/>
    <w:rsid w:val="00E32AB7"/>
    <w:rsid w:val="00E3660B"/>
    <w:rsid w:val="00E37133"/>
    <w:rsid w:val="00E4477D"/>
    <w:rsid w:val="00E44A22"/>
    <w:rsid w:val="00E44F59"/>
    <w:rsid w:val="00E463D4"/>
    <w:rsid w:val="00E66AB2"/>
    <w:rsid w:val="00E711EB"/>
    <w:rsid w:val="00E95894"/>
    <w:rsid w:val="00E962D7"/>
    <w:rsid w:val="00E96DD2"/>
    <w:rsid w:val="00E97DA9"/>
    <w:rsid w:val="00EB3BB4"/>
    <w:rsid w:val="00EC4FEE"/>
    <w:rsid w:val="00EC6D3F"/>
    <w:rsid w:val="00ED095C"/>
    <w:rsid w:val="00EE2CC9"/>
    <w:rsid w:val="00EF068D"/>
    <w:rsid w:val="00EF0EB3"/>
    <w:rsid w:val="00EF7DB0"/>
    <w:rsid w:val="00F0030D"/>
    <w:rsid w:val="00F176A5"/>
    <w:rsid w:val="00F20206"/>
    <w:rsid w:val="00F37FB8"/>
    <w:rsid w:val="00F41FA4"/>
    <w:rsid w:val="00F457E4"/>
    <w:rsid w:val="00F45FB7"/>
    <w:rsid w:val="00F532B6"/>
    <w:rsid w:val="00F558AF"/>
    <w:rsid w:val="00F55E0A"/>
    <w:rsid w:val="00F61B00"/>
    <w:rsid w:val="00F65A6A"/>
    <w:rsid w:val="00F6641B"/>
    <w:rsid w:val="00F70448"/>
    <w:rsid w:val="00F728A9"/>
    <w:rsid w:val="00F73992"/>
    <w:rsid w:val="00F83178"/>
    <w:rsid w:val="00F835A4"/>
    <w:rsid w:val="00F875C7"/>
    <w:rsid w:val="00F94A64"/>
    <w:rsid w:val="00F97DFC"/>
    <w:rsid w:val="00FA2931"/>
    <w:rsid w:val="00FB3F0D"/>
    <w:rsid w:val="00FB42F0"/>
    <w:rsid w:val="00FC0E57"/>
    <w:rsid w:val="00FC3653"/>
    <w:rsid w:val="00FC456B"/>
    <w:rsid w:val="00FC46A2"/>
    <w:rsid w:val="00FE2406"/>
    <w:rsid w:val="00FE4F2E"/>
    <w:rsid w:val="00FE68F1"/>
    <w:rsid w:val="00FE7FA4"/>
    <w:rsid w:val="00FF2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09C23"/>
  <w15:chartTrackingRefBased/>
  <w15:docId w15:val="{98EB5316-0BD8-4FEE-AD29-3BAF336B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Char">
    <w:name w:val="Level 1 Bullet Char"/>
    <w:basedOn w:val="Normal"/>
    <w:pPr>
      <w:numPr>
        <w:numId w:val="1"/>
      </w:numPr>
      <w:tabs>
        <w:tab w:val="left" w:pos="360"/>
        <w:tab w:val="left" w:pos="1080"/>
      </w:tabs>
      <w:spacing w:before="120"/>
    </w:pPr>
    <w:rPr>
      <w:rFonts w:ascii="Times New Roman" w:hAnsi="Times New Roman"/>
    </w:rPr>
  </w:style>
  <w:style w:type="paragraph" w:customStyle="1" w:styleId="MarginBulletChar">
    <w:name w:val="Margin Bullet Char"/>
    <w:basedOn w:val="Level1BulletChar"/>
    <w:pPr>
      <w:ind w:left="720"/>
    </w:pPr>
  </w:style>
  <w:style w:type="paragraph" w:customStyle="1" w:styleId="Level1Bullet">
    <w:name w:val="Level 1 Bullet"/>
    <w:basedOn w:val="Normal"/>
    <w:pPr>
      <w:numPr>
        <w:numId w:val="2"/>
      </w:numPr>
      <w:tabs>
        <w:tab w:val="left" w:pos="360"/>
        <w:tab w:val="left" w:pos="1080"/>
      </w:tabs>
      <w:spacing w:before="120"/>
    </w:pPr>
    <w:rPr>
      <w:rFonts w:ascii="Times New Roman" w:hAnsi="Times New Roman"/>
    </w:rPr>
  </w:style>
  <w:style w:type="paragraph" w:customStyle="1" w:styleId="Level2Bullet">
    <w:name w:val="Level 2 Bullet"/>
    <w:basedOn w:val="Normal"/>
    <w:pPr>
      <w:numPr>
        <w:numId w:val="3"/>
      </w:numPr>
      <w:spacing w:before="120"/>
    </w:pPr>
    <w:rPr>
      <w:rFonts w:ascii="Times New Roman" w:hAnsi="Times New Roman"/>
    </w:rPr>
  </w:style>
  <w:style w:type="paragraph" w:styleId="BodyTextIndent">
    <w:name w:val="Body Text Indent"/>
    <w:basedOn w:val="Normal"/>
    <w:pPr>
      <w:ind w:left="72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spacing w:before="120"/>
    </w:pPr>
    <w:rPr>
      <w:rFonts w:ascii="Times New Roman" w:hAnsi="Times New Roman"/>
      <w:color w:val="0000FF"/>
    </w:rPr>
  </w:style>
  <w:style w:type="paragraph" w:styleId="EndnoteText">
    <w:name w:val="endnote text"/>
    <w:basedOn w:val="Normal"/>
    <w:semiHidden/>
    <w:rsid w:val="00D16B92"/>
    <w:rPr>
      <w:sz w:val="20"/>
      <w:szCs w:val="20"/>
    </w:rPr>
  </w:style>
  <w:style w:type="character" w:styleId="EndnoteReference">
    <w:name w:val="endnote reference"/>
    <w:semiHidden/>
    <w:rsid w:val="00D16B92"/>
    <w:rPr>
      <w:vertAlign w:val="superscript"/>
    </w:rPr>
  </w:style>
  <w:style w:type="paragraph" w:styleId="Header">
    <w:name w:val="header"/>
    <w:basedOn w:val="Normal"/>
    <w:rsid w:val="004C23C0"/>
    <w:pPr>
      <w:tabs>
        <w:tab w:val="center" w:pos="4320"/>
        <w:tab w:val="right" w:pos="8640"/>
      </w:tabs>
    </w:pPr>
  </w:style>
  <w:style w:type="paragraph" w:styleId="Footer">
    <w:name w:val="footer"/>
    <w:basedOn w:val="Normal"/>
    <w:rsid w:val="004C23C0"/>
    <w:pPr>
      <w:tabs>
        <w:tab w:val="center" w:pos="4320"/>
        <w:tab w:val="right" w:pos="8640"/>
      </w:tabs>
    </w:pPr>
  </w:style>
  <w:style w:type="character" w:styleId="PageNumber">
    <w:name w:val="page number"/>
    <w:basedOn w:val="DefaultParagraphFont"/>
    <w:rsid w:val="000C57E0"/>
  </w:style>
  <w:style w:type="character" w:customStyle="1" w:styleId="1">
    <w:name w:val="1"/>
    <w:semiHidden/>
    <w:rsid w:val="00CB3C73"/>
    <w:rPr>
      <w:rFonts w:ascii="Arial" w:hAnsi="Arial" w:cs="Arial"/>
      <w:color w:val="auto"/>
      <w:sz w:val="20"/>
      <w:szCs w:val="20"/>
    </w:rPr>
  </w:style>
  <w:style w:type="paragraph" w:styleId="ListParagraph">
    <w:name w:val="List Paragraph"/>
    <w:basedOn w:val="Normal"/>
    <w:uiPriority w:val="34"/>
    <w:qFormat/>
    <w:rsid w:val="00BC491C"/>
    <w:pPr>
      <w:ind w:left="720"/>
    </w:pPr>
  </w:style>
  <w:style w:type="paragraph" w:styleId="Revision">
    <w:name w:val="Revision"/>
    <w:hidden/>
    <w:uiPriority w:val="99"/>
    <w:semiHidden/>
    <w:rsid w:val="001A284A"/>
    <w:rPr>
      <w:rFonts w:ascii="Arial" w:hAnsi="Arial"/>
      <w:sz w:val="24"/>
      <w:szCs w:val="24"/>
    </w:rPr>
  </w:style>
  <w:style w:type="character" w:styleId="CommentReference">
    <w:name w:val="annotation reference"/>
    <w:rsid w:val="000D31A2"/>
    <w:rPr>
      <w:sz w:val="16"/>
      <w:szCs w:val="16"/>
    </w:rPr>
  </w:style>
  <w:style w:type="paragraph" w:styleId="CommentText">
    <w:name w:val="annotation text"/>
    <w:basedOn w:val="Normal"/>
    <w:link w:val="CommentTextChar"/>
    <w:rsid w:val="000D31A2"/>
    <w:pPr>
      <w:tabs>
        <w:tab w:val="left" w:pos="360"/>
        <w:tab w:val="left" w:pos="1080"/>
        <w:tab w:val="left" w:pos="1440"/>
      </w:tabs>
      <w:spacing w:before="120"/>
    </w:pPr>
    <w:rPr>
      <w:rFonts w:ascii="Times New Roman" w:hAnsi="Times New Roman"/>
      <w:sz w:val="20"/>
      <w:szCs w:val="20"/>
    </w:rPr>
  </w:style>
  <w:style w:type="character" w:customStyle="1" w:styleId="CommentTextChar">
    <w:name w:val="Comment Text Char"/>
    <w:basedOn w:val="DefaultParagraphFont"/>
    <w:link w:val="CommentText"/>
    <w:rsid w:val="000D31A2"/>
  </w:style>
  <w:style w:type="paragraph" w:customStyle="1" w:styleId="Default">
    <w:name w:val="Default"/>
    <w:rsid w:val="0065424E"/>
    <w:pPr>
      <w:autoSpaceDE w:val="0"/>
      <w:autoSpaceDN w:val="0"/>
      <w:adjustRightInd w:val="0"/>
    </w:pPr>
    <w:rPr>
      <w:rFonts w:ascii="Calibri" w:hAnsi="Calibri" w:cs="Calibri"/>
      <w:color w:val="000000"/>
      <w:sz w:val="24"/>
      <w:szCs w:val="24"/>
    </w:rPr>
  </w:style>
  <w:style w:type="paragraph" w:customStyle="1" w:styleId="pf0">
    <w:name w:val="pf0"/>
    <w:basedOn w:val="Normal"/>
    <w:rsid w:val="00A51452"/>
    <w:pPr>
      <w:spacing w:before="100" w:beforeAutospacing="1" w:after="100" w:afterAutospacing="1"/>
    </w:pPr>
    <w:rPr>
      <w:rFonts w:ascii="Times New Roman" w:hAnsi="Times New Roman"/>
    </w:rPr>
  </w:style>
  <w:style w:type="character" w:customStyle="1" w:styleId="cf01">
    <w:name w:val="cf01"/>
    <w:rsid w:val="00A5145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101627">
      <w:bodyDiv w:val="1"/>
      <w:marLeft w:val="0"/>
      <w:marRight w:val="0"/>
      <w:marTop w:val="0"/>
      <w:marBottom w:val="0"/>
      <w:divBdr>
        <w:top w:val="none" w:sz="0" w:space="0" w:color="auto"/>
        <w:left w:val="none" w:sz="0" w:space="0" w:color="auto"/>
        <w:bottom w:val="none" w:sz="0" w:space="0" w:color="auto"/>
        <w:right w:val="none" w:sz="0" w:space="0" w:color="auto"/>
      </w:divBdr>
      <w:divsChild>
        <w:div w:id="398409237">
          <w:marLeft w:val="547"/>
          <w:marRight w:val="0"/>
          <w:marTop w:val="0"/>
          <w:marBottom w:val="0"/>
          <w:divBdr>
            <w:top w:val="none" w:sz="0" w:space="0" w:color="auto"/>
            <w:left w:val="none" w:sz="0" w:space="0" w:color="auto"/>
            <w:bottom w:val="none" w:sz="0" w:space="0" w:color="auto"/>
            <w:right w:val="none" w:sz="0" w:space="0" w:color="auto"/>
          </w:divBdr>
        </w:div>
        <w:div w:id="610936786">
          <w:marLeft w:val="360"/>
          <w:marRight w:val="0"/>
          <w:marTop w:val="200"/>
          <w:marBottom w:val="0"/>
          <w:divBdr>
            <w:top w:val="none" w:sz="0" w:space="0" w:color="auto"/>
            <w:left w:val="none" w:sz="0" w:space="0" w:color="auto"/>
            <w:bottom w:val="none" w:sz="0" w:space="0" w:color="auto"/>
            <w:right w:val="none" w:sz="0" w:space="0" w:color="auto"/>
          </w:divBdr>
        </w:div>
        <w:div w:id="723600998">
          <w:marLeft w:val="547"/>
          <w:marRight w:val="0"/>
          <w:marTop w:val="0"/>
          <w:marBottom w:val="0"/>
          <w:divBdr>
            <w:top w:val="none" w:sz="0" w:space="0" w:color="auto"/>
            <w:left w:val="none" w:sz="0" w:space="0" w:color="auto"/>
            <w:bottom w:val="none" w:sz="0" w:space="0" w:color="auto"/>
            <w:right w:val="none" w:sz="0" w:space="0" w:color="auto"/>
          </w:divBdr>
        </w:div>
      </w:divsChild>
    </w:div>
    <w:div w:id="200855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96569-C9F6-478F-81C4-7BE83BDB15E9}">
  <ds:schemaRefs>
    <ds:schemaRef ds:uri="http://schemas.microsoft.com/sharepoint/v3/contenttype/forms"/>
  </ds:schemaRefs>
</ds:datastoreItem>
</file>

<file path=customXml/itemProps2.xml><?xml version="1.0" encoding="utf-8"?>
<ds:datastoreItem xmlns:ds="http://schemas.openxmlformats.org/officeDocument/2006/customXml" ds:itemID="{FB9CF15B-32F6-43C7-A9A1-07DE618D7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7D55E9-5208-4A73-A26F-EE83A02A60EE}">
  <ds:schemaRefs>
    <ds:schemaRef ds:uri="http://schemas.openxmlformats.org/officeDocument/2006/bibliography"/>
  </ds:schemaRefs>
</ds:datastoreItem>
</file>

<file path=customXml/itemProps4.xml><?xml version="1.0" encoding="utf-8"?>
<ds:datastoreItem xmlns:ds="http://schemas.openxmlformats.org/officeDocument/2006/customXml" ds:itemID="{AB4C0B35-CF80-48E9-9F1A-E549F95C8C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8772</Words>
  <Characters>50006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58661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Emily Frampton</dc:creator>
  <cp:keywords/>
  <cp:lastModifiedBy>Kaylene Holvenstot</cp:lastModifiedBy>
  <cp:revision>3</cp:revision>
  <cp:lastPrinted>2025-02-13T01:09:00Z</cp:lastPrinted>
  <dcterms:created xsi:type="dcterms:W3CDTF">2025-08-29T22:51:00Z</dcterms:created>
  <dcterms:modified xsi:type="dcterms:W3CDTF">2025-08-29T22:51:00Z</dcterms:modified>
</cp:coreProperties>
</file>